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7CC06E" w14:textId="77777777" w:rsidR="00606E63" w:rsidRPr="005C42AC" w:rsidRDefault="00606E63" w:rsidP="00606E63">
      <w:pPr>
        <w:tabs>
          <w:tab w:val="num" w:pos="1440"/>
        </w:tabs>
        <w:spacing w:after="0" w:line="240" w:lineRule="auto"/>
        <w:ind w:left="1170"/>
        <w:contextualSpacing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4135"/>
        <w:gridCol w:w="720"/>
        <w:gridCol w:w="900"/>
        <w:gridCol w:w="3595"/>
      </w:tblGrid>
      <w:tr w:rsidR="00606E63" w14:paraId="012D1432" w14:textId="77777777" w:rsidTr="00EB2C26">
        <w:tc>
          <w:tcPr>
            <w:tcW w:w="4135" w:type="dxa"/>
          </w:tcPr>
          <w:p w14:paraId="44EF18DF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Mandatory Requirements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239A05D8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Yes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6DEF959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</w:t>
            </w:r>
          </w:p>
        </w:tc>
        <w:tc>
          <w:tcPr>
            <w:tcW w:w="3595" w:type="dxa"/>
            <w:tcBorders>
              <w:bottom w:val="single" w:sz="4" w:space="0" w:color="auto"/>
            </w:tcBorders>
          </w:tcPr>
          <w:p w14:paraId="1310A8EC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Additional Detail</w:t>
            </w:r>
          </w:p>
        </w:tc>
      </w:tr>
      <w:tr w:rsidR="00606E63" w14:paraId="50F20331" w14:textId="77777777" w:rsidTr="00EB2C26">
        <w:tc>
          <w:tcPr>
            <w:tcW w:w="4135" w:type="dxa"/>
          </w:tcPr>
          <w:p w14:paraId="396C66F4" w14:textId="7AC4D3D8" w:rsidR="00606E63" w:rsidRDefault="00606E63" w:rsidP="00606E6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 xml:space="preserve">Agree to abide by, regularly review, </w:t>
            </w:r>
            <w:r w:rsidR="00EB2C26" w:rsidRPr="005C42AC">
              <w:rPr>
                <w:rFonts w:ascii="Times New Roman" w:hAnsi="Times New Roman"/>
                <w:sz w:val="24"/>
                <w:szCs w:val="24"/>
              </w:rPr>
              <w:t>maintain,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and have available for reference, the </w:t>
            </w:r>
            <w:r>
              <w:rPr>
                <w:rFonts w:ascii="Times New Roman" w:hAnsi="Times New Roman"/>
                <w:sz w:val="24"/>
                <w:szCs w:val="24"/>
              </w:rPr>
              <w:t>Ride Safe Indiana</w:t>
            </w:r>
            <w:r w:rsidR="00C15A69">
              <w:rPr>
                <w:rFonts w:ascii="Times New Roman" w:hAnsi="Times New Roman"/>
                <w:sz w:val="24"/>
                <w:szCs w:val="24"/>
              </w:rPr>
              <w:t xml:space="preserve"> (RSI)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Program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Policies and Procedure Manual, which may be modified at will by the BMV</w:t>
            </w:r>
            <w:r w:rsidR="00EB2C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EB67F9A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7B8A733D" w14:textId="40CE0CE0" w:rsidR="00606E63" w:rsidRDefault="005477FB" w:rsidP="003A546D">
            <w:pPr>
              <w:pStyle w:val="NoSpacing"/>
              <w:rPr>
                <w:ins w:id="0" w:author="Tina McCormack" w:date="2023-12-14T14:43:00Z"/>
                <w:rFonts w:ascii="Times New Roman" w:hAnsi="Times New Roman"/>
                <w:sz w:val="24"/>
                <w:szCs w:val="24"/>
              </w:rPr>
            </w:pPr>
            <w:ins w:id="1" w:author="Tina McCormack" w:date="2023-12-14T14:43:00Z">
              <w:r>
                <w:rPr>
                  <w:rFonts w:ascii="Times New Roman" w:hAnsi="Times New Roman"/>
                  <w:sz w:val="24"/>
                  <w:szCs w:val="24"/>
                </w:rPr>
                <w:t>Y</w:t>
              </w:r>
            </w:ins>
          </w:p>
          <w:p w14:paraId="3BD0C125" w14:textId="77777777" w:rsidR="005477FB" w:rsidRDefault="005477FB" w:rsidP="003A546D">
            <w:pPr>
              <w:pStyle w:val="NoSpacing"/>
              <w:rPr>
                <w:ins w:id="2" w:author="Tina McCormack" w:date="2023-12-14T14:43:00Z"/>
                <w:rFonts w:ascii="Times New Roman" w:hAnsi="Times New Roman"/>
                <w:sz w:val="24"/>
                <w:szCs w:val="24"/>
              </w:rPr>
            </w:pPr>
          </w:p>
          <w:p w14:paraId="0A49F789" w14:textId="77777777" w:rsidR="005477FB" w:rsidRDefault="005477F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52AA0C46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60A5BA89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7BDD6CB2" w14:textId="77777777" w:rsidTr="00EB2C26">
        <w:tc>
          <w:tcPr>
            <w:tcW w:w="4135" w:type="dxa"/>
          </w:tcPr>
          <w:p w14:paraId="6F715E71" w14:textId="528E8520" w:rsidR="00606E63" w:rsidRPr="005C42AC" w:rsidRDefault="00606E63" w:rsidP="00606E6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>Agree to maintain a professional atmosphere and ensure that its place of business is clean, organized, safe and meets all requirements of state law and local ordinances, plus RSI guidelines</w:t>
            </w:r>
            <w:r w:rsidR="00EB2C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B41079D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38CE07E6" w14:textId="409610EA" w:rsidR="00606E63" w:rsidRDefault="005477F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3" w:author="Tina McCormack" w:date="2023-12-14T14:43:00Z">
              <w:r>
                <w:rPr>
                  <w:rFonts w:ascii="Times New Roman" w:hAnsi="Times New Roman"/>
                  <w:sz w:val="24"/>
                  <w:szCs w:val="24"/>
                </w:rPr>
                <w:t>Y</w:t>
              </w:r>
            </w:ins>
          </w:p>
        </w:tc>
        <w:tc>
          <w:tcPr>
            <w:tcW w:w="900" w:type="dxa"/>
            <w:shd w:val="clear" w:color="auto" w:fill="FFFF99"/>
          </w:tcPr>
          <w:p w14:paraId="5311D1C1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6DA8B2BA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67248B34" w14:textId="77777777" w:rsidTr="00EB2C26">
        <w:tc>
          <w:tcPr>
            <w:tcW w:w="4135" w:type="dxa"/>
          </w:tcPr>
          <w:p w14:paraId="789FF4DA" w14:textId="1B0E935E" w:rsidR="00606E63" w:rsidRPr="005C42AC" w:rsidRDefault="00606E63" w:rsidP="00606E6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A5B03">
              <w:rPr>
                <w:rFonts w:ascii="Times New Roman" w:hAnsi="Times New Roman"/>
                <w:sz w:val="24"/>
                <w:szCs w:val="24"/>
              </w:rPr>
              <w:t>Agree to only utilize R</w:t>
            </w:r>
            <w:r>
              <w:rPr>
                <w:rFonts w:ascii="Times New Roman" w:hAnsi="Times New Roman"/>
                <w:sz w:val="24"/>
                <w:szCs w:val="24"/>
              </w:rPr>
              <w:t>ider</w:t>
            </w:r>
            <w:r w:rsidR="00290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5B03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oaches</w:t>
            </w:r>
            <w:r w:rsidR="00B25F87">
              <w:rPr>
                <w:rFonts w:ascii="Times New Roman" w:hAnsi="Times New Roman"/>
                <w:sz w:val="24"/>
                <w:szCs w:val="24"/>
              </w:rPr>
              <w:t>, Instructors,</w:t>
            </w:r>
            <w:r w:rsidRPr="005A5B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2DA5"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ider</w:t>
            </w:r>
            <w:r w:rsidR="00290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2DA5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oach</w:t>
            </w:r>
            <w:r w:rsidRPr="005A5B03" w:rsidDel="00F47B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Trainers </w:t>
            </w:r>
            <w:r w:rsidR="00B25F87">
              <w:rPr>
                <w:rFonts w:ascii="Times New Roman" w:hAnsi="Times New Roman"/>
                <w:sz w:val="24"/>
                <w:szCs w:val="24"/>
              </w:rPr>
              <w:t xml:space="preserve">and Trainers 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approved by </w:t>
            </w:r>
            <w:r w:rsidR="00EB2C26" w:rsidRPr="005C42AC">
              <w:rPr>
                <w:rFonts w:ascii="Times New Roman" w:hAnsi="Times New Roman"/>
                <w:sz w:val="24"/>
                <w:szCs w:val="24"/>
              </w:rPr>
              <w:t>RSI.</w:t>
            </w:r>
          </w:p>
          <w:p w14:paraId="2B8149B4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19F557A2" w14:textId="5813B740" w:rsidR="00606E63" w:rsidRDefault="005477F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4" w:author="Tina McCormack" w:date="2023-12-14T14:44:00Z">
              <w:r>
                <w:rPr>
                  <w:rFonts w:ascii="Times New Roman" w:hAnsi="Times New Roman"/>
                  <w:sz w:val="24"/>
                  <w:szCs w:val="24"/>
                </w:rPr>
                <w:t>Y</w:t>
              </w:r>
            </w:ins>
          </w:p>
        </w:tc>
        <w:tc>
          <w:tcPr>
            <w:tcW w:w="900" w:type="dxa"/>
            <w:shd w:val="clear" w:color="auto" w:fill="FFFF99"/>
          </w:tcPr>
          <w:p w14:paraId="742FA223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626C1312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00991E1E" w14:textId="77777777" w:rsidTr="00EB2C26">
        <w:tc>
          <w:tcPr>
            <w:tcW w:w="4135" w:type="dxa"/>
          </w:tcPr>
          <w:p w14:paraId="30784A44" w14:textId="7BF275FB" w:rsidR="00606E63" w:rsidRDefault="00606E63" w:rsidP="00231987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>Agree to utilize onl</w:t>
            </w:r>
            <w:r w:rsidR="00B25F87">
              <w:rPr>
                <w:rFonts w:ascii="Times New Roman" w:hAnsi="Times New Roman"/>
                <w:sz w:val="24"/>
                <w:szCs w:val="24"/>
              </w:rPr>
              <w:t>y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curriculum </w:t>
            </w:r>
            <w:r w:rsidR="00A606B2">
              <w:rPr>
                <w:rFonts w:ascii="Times New Roman" w:hAnsi="Times New Roman"/>
                <w:sz w:val="24"/>
                <w:szCs w:val="24"/>
              </w:rPr>
              <w:t>developed by M</w:t>
            </w:r>
            <w:r w:rsidR="008435EE">
              <w:rPr>
                <w:rFonts w:ascii="Times New Roman" w:hAnsi="Times New Roman"/>
                <w:sz w:val="24"/>
                <w:szCs w:val="24"/>
              </w:rPr>
              <w:t>otorcycle Safety Foundatio</w:t>
            </w:r>
            <w:r w:rsidR="00C004F9">
              <w:rPr>
                <w:rFonts w:ascii="Times New Roman" w:hAnsi="Times New Roman"/>
                <w:sz w:val="24"/>
                <w:szCs w:val="24"/>
              </w:rPr>
              <w:t>n (MSF)</w:t>
            </w:r>
            <w:r w:rsidR="008435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5A69">
              <w:rPr>
                <w:rFonts w:ascii="Times New Roman" w:hAnsi="Times New Roman"/>
                <w:sz w:val="24"/>
                <w:szCs w:val="24"/>
              </w:rPr>
              <w:t>or an</w:t>
            </w:r>
            <w:r w:rsidR="00290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D04">
              <w:rPr>
                <w:rFonts w:ascii="Times New Roman" w:hAnsi="Times New Roman"/>
                <w:sz w:val="24"/>
                <w:szCs w:val="24"/>
              </w:rPr>
              <w:t xml:space="preserve">alternate curriculum </w:t>
            </w:r>
            <w:r w:rsidR="00A606B2">
              <w:rPr>
                <w:rFonts w:ascii="Times New Roman" w:hAnsi="Times New Roman"/>
                <w:sz w:val="24"/>
                <w:szCs w:val="24"/>
              </w:rPr>
              <w:t xml:space="preserve">approved by RSI.  </w:t>
            </w:r>
            <w:r w:rsidR="00A45DE2">
              <w:rPr>
                <w:rFonts w:ascii="Times New Roman" w:hAnsi="Times New Roman" w:cs="Times New Roman"/>
                <w:sz w:val="24"/>
                <w:szCs w:val="24"/>
              </w:rPr>
              <w:t xml:space="preserve"> Any alternate curriculum will be subject to a comprehensive review prior to approval.  </w:t>
            </w:r>
            <w:r w:rsidR="00C004F9">
              <w:rPr>
                <w:rFonts w:ascii="Times New Roman" w:hAnsi="Times New Roman" w:cs="Times New Roman"/>
                <w:sz w:val="24"/>
                <w:szCs w:val="24"/>
              </w:rPr>
              <w:t>All reporting requirements determined by RSI/MSF must be followed.</w:t>
            </w:r>
          </w:p>
        </w:tc>
        <w:tc>
          <w:tcPr>
            <w:tcW w:w="720" w:type="dxa"/>
            <w:shd w:val="clear" w:color="auto" w:fill="FFFF99"/>
          </w:tcPr>
          <w:p w14:paraId="11C5E50D" w14:textId="0769EEB7" w:rsidR="00606E63" w:rsidRDefault="005477F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5" w:author="Tina McCormack" w:date="2023-12-14T14:44:00Z">
              <w:r>
                <w:rPr>
                  <w:rFonts w:ascii="Times New Roman" w:hAnsi="Times New Roman"/>
                  <w:sz w:val="24"/>
                  <w:szCs w:val="24"/>
                </w:rPr>
                <w:t>Y</w:t>
              </w:r>
            </w:ins>
          </w:p>
        </w:tc>
        <w:tc>
          <w:tcPr>
            <w:tcW w:w="900" w:type="dxa"/>
            <w:shd w:val="clear" w:color="auto" w:fill="FFFF99"/>
          </w:tcPr>
          <w:p w14:paraId="6FF0EF19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091187F3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61C61F56" w14:textId="77777777" w:rsidTr="00EB2C26">
        <w:tc>
          <w:tcPr>
            <w:tcW w:w="4135" w:type="dxa"/>
          </w:tcPr>
          <w:p w14:paraId="0D251827" w14:textId="0A9FEB5F" w:rsidR="00606E63" w:rsidRPr="005C42AC" w:rsidRDefault="00606E63" w:rsidP="00606E63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>Agree to keep all actively utilized motorcycles (whether state-owned, provider-owned, loaned or participant owned) in safe operating condition at all times</w:t>
            </w:r>
            <w:r w:rsidR="00FB7164">
              <w:rPr>
                <w:rFonts w:ascii="Times New Roman" w:hAnsi="Times New Roman"/>
                <w:sz w:val="24"/>
                <w:szCs w:val="24"/>
              </w:rPr>
              <w:t xml:space="preserve"> and provide associated documentation of maintenance and repairs upon request</w:t>
            </w:r>
            <w:r w:rsidR="00EB2C26">
              <w:rPr>
                <w:rFonts w:ascii="Times New Roman" w:hAnsi="Times New Roman"/>
                <w:sz w:val="24"/>
                <w:szCs w:val="24"/>
              </w:rPr>
              <w:t>.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31C4CEF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4FC05E14" w14:textId="05F79B81" w:rsidR="00606E63" w:rsidRDefault="005477F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6" w:author="Tina McCormack" w:date="2023-12-14T14:44:00Z">
              <w:r>
                <w:rPr>
                  <w:rFonts w:ascii="Times New Roman" w:hAnsi="Times New Roman"/>
                  <w:sz w:val="24"/>
                  <w:szCs w:val="24"/>
                </w:rPr>
                <w:t>Y</w:t>
              </w:r>
            </w:ins>
          </w:p>
        </w:tc>
        <w:tc>
          <w:tcPr>
            <w:tcW w:w="900" w:type="dxa"/>
            <w:shd w:val="clear" w:color="auto" w:fill="FFFF99"/>
          </w:tcPr>
          <w:p w14:paraId="21E600FB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0FC05D40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13ADB731" w14:textId="77777777" w:rsidTr="00EB2C26">
        <w:tc>
          <w:tcPr>
            <w:tcW w:w="4135" w:type="dxa"/>
          </w:tcPr>
          <w:p w14:paraId="755278F6" w14:textId="77777777" w:rsidR="00606E63" w:rsidRDefault="00606E63" w:rsidP="00231987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77F77DA9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6C9CA5D1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509232A5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6BC3032F" w14:textId="77777777" w:rsidTr="00EB2C26">
        <w:trPr>
          <w:trHeight w:val="917"/>
        </w:trPr>
        <w:tc>
          <w:tcPr>
            <w:tcW w:w="4135" w:type="dxa"/>
          </w:tcPr>
          <w:p w14:paraId="0A597EB6" w14:textId="2C96C262" w:rsidR="00606E63" w:rsidRPr="005C42AC" w:rsidRDefault="00606E63" w:rsidP="00231987">
            <w:pPr>
              <w:ind w:left="424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 xml:space="preserve">Agree to post </w:t>
            </w:r>
            <w:r w:rsidR="008435EE">
              <w:rPr>
                <w:rFonts w:ascii="Times New Roman" w:hAnsi="Times New Roman"/>
                <w:sz w:val="24"/>
                <w:szCs w:val="24"/>
              </w:rPr>
              <w:t xml:space="preserve">training tuition </w:t>
            </w:r>
            <w:r w:rsidR="00231987">
              <w:rPr>
                <w:rFonts w:ascii="Times New Roman" w:hAnsi="Times New Roman"/>
                <w:sz w:val="24"/>
                <w:szCs w:val="24"/>
              </w:rPr>
              <w:t xml:space="preserve">cost </w:t>
            </w:r>
            <w:r w:rsidR="00231987" w:rsidRPr="005C42AC">
              <w:rPr>
                <w:rFonts w:ascii="Times New Roman" w:hAnsi="Times New Roman"/>
                <w:sz w:val="24"/>
                <w:szCs w:val="24"/>
              </w:rPr>
              <w:t>on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provider website</w:t>
            </w:r>
            <w:r w:rsidR="00EB2C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65ED087" w14:textId="77777777" w:rsidR="00606E63" w:rsidRDefault="00606E63" w:rsidP="00606E63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1E729EAA" w14:textId="0715601C" w:rsidR="00606E63" w:rsidRDefault="005477F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7" w:author="Tina McCormack" w:date="2023-12-14T14:44:00Z">
              <w:r>
                <w:rPr>
                  <w:rFonts w:ascii="Times New Roman" w:hAnsi="Times New Roman"/>
                  <w:sz w:val="24"/>
                  <w:szCs w:val="24"/>
                </w:rPr>
                <w:t>Y</w:t>
              </w:r>
            </w:ins>
          </w:p>
        </w:tc>
        <w:tc>
          <w:tcPr>
            <w:tcW w:w="900" w:type="dxa"/>
            <w:shd w:val="clear" w:color="auto" w:fill="FFFF99"/>
          </w:tcPr>
          <w:p w14:paraId="2E3DAE82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0F5C8766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0EF1BB92" w14:textId="77777777" w:rsidTr="00EB2C26">
        <w:tc>
          <w:tcPr>
            <w:tcW w:w="4135" w:type="dxa"/>
          </w:tcPr>
          <w:p w14:paraId="335E0595" w14:textId="073AAC24" w:rsidR="00606E63" w:rsidRPr="005C42AC" w:rsidRDefault="00606E63" w:rsidP="00231987">
            <w:pPr>
              <w:tabs>
                <w:tab w:val="num" w:pos="720"/>
              </w:tabs>
              <w:ind w:left="424"/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 xml:space="preserve">Comply with required </w:t>
            </w:r>
            <w:r>
              <w:rPr>
                <w:rFonts w:ascii="Times New Roman" w:hAnsi="Times New Roman"/>
                <w:sz w:val="24"/>
                <w:szCs w:val="24"/>
              </w:rPr>
              <w:t>quality assurance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 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>of the training facility and course</w:t>
            </w:r>
            <w:r w:rsidR="00EB2C26">
              <w:rPr>
                <w:rFonts w:ascii="Times New Roman" w:hAnsi="Times New Roman"/>
                <w:sz w:val="24"/>
                <w:szCs w:val="24"/>
              </w:rPr>
              <w:t>.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908E0FF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24AC757F" w14:textId="5A14C725" w:rsidR="00606E63" w:rsidRDefault="005477F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8" w:author="Tina McCormack" w:date="2023-12-14T14:44:00Z">
              <w:r>
                <w:rPr>
                  <w:rFonts w:ascii="Times New Roman" w:hAnsi="Times New Roman"/>
                  <w:sz w:val="24"/>
                  <w:szCs w:val="24"/>
                </w:rPr>
                <w:t>Y</w:t>
              </w:r>
            </w:ins>
          </w:p>
        </w:tc>
        <w:tc>
          <w:tcPr>
            <w:tcW w:w="900" w:type="dxa"/>
            <w:shd w:val="clear" w:color="auto" w:fill="FFFF99"/>
          </w:tcPr>
          <w:p w14:paraId="07246155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19B6A557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3A19AC5E" w14:textId="77777777" w:rsidTr="00EB2C26">
        <w:trPr>
          <w:trHeight w:val="5633"/>
        </w:trPr>
        <w:tc>
          <w:tcPr>
            <w:tcW w:w="4135" w:type="dxa"/>
          </w:tcPr>
          <w:p w14:paraId="6AB59605" w14:textId="4E653887" w:rsidR="00606E63" w:rsidRPr="006C7F0B" w:rsidRDefault="00606E63" w:rsidP="00231987">
            <w:pPr>
              <w:pStyle w:val="ListParagraph"/>
              <w:numPr>
                <w:ilvl w:val="0"/>
                <w:numId w:val="6"/>
              </w:numPr>
              <w:tabs>
                <w:tab w:val="num" w:pos="720"/>
              </w:tabs>
            </w:pPr>
            <w:r w:rsidRPr="006C7F0B">
              <w:lastRenderedPageBreak/>
              <w:t>Submit Course Information Data Report</w:t>
            </w:r>
            <w:r w:rsidR="006E32D3">
              <w:t xml:space="preserve"> </w:t>
            </w:r>
            <w:r w:rsidR="003D1FEA">
              <w:t>monthly</w:t>
            </w:r>
            <w:r w:rsidR="003653D3">
              <w:t xml:space="preserve"> using the provided form provided by </w:t>
            </w:r>
            <w:r w:rsidR="00231987">
              <w:t>RSI which</w:t>
            </w:r>
            <w:r w:rsidR="003D1FEA">
              <w:t xml:space="preserve"> will include</w:t>
            </w:r>
            <w:r w:rsidR="003653D3">
              <w:t xml:space="preserve"> but is not limited to: </w:t>
            </w:r>
          </w:p>
          <w:p w14:paraId="534930AE" w14:textId="77777777" w:rsidR="00606E63" w:rsidRPr="006C7F0B" w:rsidRDefault="00606E63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Class date</w:t>
            </w:r>
          </w:p>
          <w:p w14:paraId="39DD6E82" w14:textId="77777777" w:rsidR="00606E63" w:rsidRDefault="00606E63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Site location</w:t>
            </w:r>
          </w:p>
          <w:p w14:paraId="7EE54F42" w14:textId="59FDAA7B" w:rsidR="00B25F87" w:rsidRDefault="00B25F87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Course Type</w:t>
            </w:r>
          </w:p>
          <w:p w14:paraId="73822139" w14:textId="6804E161" w:rsidR="00EB2C26" w:rsidRPr="006C7F0B" w:rsidRDefault="00EB2C26" w:rsidP="00231987">
            <w:pPr>
              <w:pStyle w:val="ListParagraph"/>
              <w:numPr>
                <w:ilvl w:val="0"/>
                <w:numId w:val="7"/>
              </w:numPr>
            </w:pPr>
            <w:r>
              <w:t>Name</w:t>
            </w:r>
            <w:r w:rsidR="009A73D7">
              <w:t xml:space="preserve"> </w:t>
            </w:r>
            <w:r>
              <w:t>of Rider Coaches/Instructors</w:t>
            </w:r>
          </w:p>
          <w:p w14:paraId="365E3440" w14:textId="4C28240A"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</w:pPr>
            <w:r w:rsidRPr="006C7F0B">
              <w:t xml:space="preserve">Number of course participants per course </w:t>
            </w:r>
          </w:p>
          <w:p w14:paraId="4D165F05" w14:textId="77777777"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Number of incidents</w:t>
            </w:r>
          </w:p>
          <w:p w14:paraId="6E4832E8" w14:textId="77777777"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Incident location(s)</w:t>
            </w:r>
          </w:p>
          <w:p w14:paraId="62D5E44B" w14:textId="4AFC2972"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</w:pPr>
            <w:r w:rsidRPr="006C7F0B">
              <w:t>Participants driver’s license number (D</w:t>
            </w:r>
            <w:r w:rsidR="00FB7164">
              <w:t>LN</w:t>
            </w:r>
            <w:r w:rsidRPr="006C7F0B">
              <w:t>)</w:t>
            </w:r>
          </w:p>
          <w:p w14:paraId="25FCF6FA" w14:textId="77777777"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Gender of participants</w:t>
            </w:r>
          </w:p>
          <w:p w14:paraId="749B9255" w14:textId="77777777" w:rsidR="006C7F0B" w:rsidRPr="006C7F0B" w:rsidRDefault="006C7F0B" w:rsidP="00231987">
            <w:pPr>
              <w:pStyle w:val="ListParagraph"/>
              <w:numPr>
                <w:ilvl w:val="0"/>
                <w:numId w:val="7"/>
              </w:numPr>
              <w:jc w:val="both"/>
            </w:pPr>
            <w:r w:rsidRPr="006C7F0B">
              <w:t>Pass or Fail</w:t>
            </w:r>
          </w:p>
          <w:p w14:paraId="0F49CBF4" w14:textId="32D3F092" w:rsidR="006C7F0B" w:rsidRDefault="006C7F0B" w:rsidP="006C7F0B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2219E6" w14:textId="77777777" w:rsidR="00606E63" w:rsidRPr="006C7F0B" w:rsidRDefault="00606E63" w:rsidP="006C7F0B">
            <w:pPr>
              <w:pStyle w:val="ListParagraph"/>
              <w:tabs>
                <w:tab w:val="num" w:pos="720"/>
              </w:tabs>
              <w:ind w:left="720"/>
              <w:jc w:val="both"/>
            </w:pPr>
          </w:p>
        </w:tc>
        <w:tc>
          <w:tcPr>
            <w:tcW w:w="720" w:type="dxa"/>
            <w:shd w:val="clear" w:color="auto" w:fill="FFFF99"/>
          </w:tcPr>
          <w:p w14:paraId="40484041" w14:textId="6A28C063" w:rsidR="00606E63" w:rsidRDefault="005477F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9" w:author="Tina McCormack" w:date="2023-12-14T14:44:00Z">
              <w:r>
                <w:rPr>
                  <w:rFonts w:ascii="Times New Roman" w:hAnsi="Times New Roman"/>
                  <w:sz w:val="24"/>
                  <w:szCs w:val="24"/>
                </w:rPr>
                <w:t>Y</w:t>
              </w:r>
            </w:ins>
          </w:p>
        </w:tc>
        <w:tc>
          <w:tcPr>
            <w:tcW w:w="900" w:type="dxa"/>
            <w:shd w:val="clear" w:color="auto" w:fill="FFFF99"/>
          </w:tcPr>
          <w:p w14:paraId="2ED5E431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5E9FF8D3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7155BE01" w14:textId="77777777" w:rsidTr="00EB2C26">
        <w:tc>
          <w:tcPr>
            <w:tcW w:w="4135" w:type="dxa"/>
          </w:tcPr>
          <w:p w14:paraId="55E7E521" w14:textId="77777777" w:rsidR="00606E63" w:rsidRDefault="00606E63" w:rsidP="00231987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3C4E097E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18CEECD6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55607AD9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20E53792" w14:textId="77777777" w:rsidTr="00EB2C26">
        <w:trPr>
          <w:trHeight w:val="1142"/>
        </w:trPr>
        <w:tc>
          <w:tcPr>
            <w:tcW w:w="4135" w:type="dxa"/>
          </w:tcPr>
          <w:p w14:paraId="01673124" w14:textId="0E1995C2" w:rsidR="006C7F0B" w:rsidRPr="005C42AC" w:rsidRDefault="006C7F0B" w:rsidP="00231987">
            <w:pPr>
              <w:tabs>
                <w:tab w:val="num" w:pos="720"/>
              </w:tabs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>Agree to retain all RSI program related documents and data for a minimum of three (3) years following the end of an awarded contract</w:t>
            </w:r>
            <w:r w:rsidR="003413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ED4E075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77B3D30D" w14:textId="38699006" w:rsidR="00606E63" w:rsidRDefault="005477F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10" w:author="Tina McCormack" w:date="2023-12-14T14:44:00Z">
              <w:r>
                <w:rPr>
                  <w:rFonts w:ascii="Times New Roman" w:hAnsi="Times New Roman"/>
                  <w:sz w:val="24"/>
                  <w:szCs w:val="24"/>
                </w:rPr>
                <w:t>Y</w:t>
              </w:r>
            </w:ins>
          </w:p>
        </w:tc>
        <w:tc>
          <w:tcPr>
            <w:tcW w:w="900" w:type="dxa"/>
            <w:shd w:val="clear" w:color="auto" w:fill="FFFF99"/>
          </w:tcPr>
          <w:p w14:paraId="48B48A57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512C05BE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3F798173" w14:textId="77777777" w:rsidTr="00EB2C26">
        <w:tc>
          <w:tcPr>
            <w:tcW w:w="4135" w:type="dxa"/>
          </w:tcPr>
          <w:p w14:paraId="1491A4F3" w14:textId="77777777" w:rsidR="006C7F0B" w:rsidRPr="005C42AC" w:rsidRDefault="006C7F0B" w:rsidP="00231987">
            <w:pPr>
              <w:tabs>
                <w:tab w:val="num" w:pos="720"/>
              </w:tabs>
              <w:rPr>
                <w:rFonts w:ascii="Times New Roman" w:hAnsi="Times New Roman"/>
                <w:sz w:val="24"/>
                <w:szCs w:val="24"/>
              </w:rPr>
            </w:pPr>
            <w:r w:rsidRPr="005C42AC">
              <w:rPr>
                <w:rFonts w:ascii="Times New Roman" w:hAnsi="Times New Roman"/>
                <w:sz w:val="24"/>
                <w:szCs w:val="24"/>
              </w:rPr>
              <w:t xml:space="preserve">Agree </w:t>
            </w:r>
            <w:r>
              <w:rPr>
                <w:rFonts w:ascii="Times New Roman" w:hAnsi="Times New Roman"/>
                <w:sz w:val="24"/>
                <w:szCs w:val="24"/>
              </w:rPr>
              <w:t>to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all promotional RSI materials generated by </w:t>
            </w:r>
            <w:r>
              <w:rPr>
                <w:rFonts w:ascii="Times New Roman" w:hAnsi="Times New Roman"/>
                <w:sz w:val="24"/>
                <w:szCs w:val="24"/>
              </w:rPr>
              <w:t>provider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Pr="005C42AC">
              <w:rPr>
                <w:rFonts w:ascii="Times New Roman" w:hAnsi="Times New Roman"/>
                <w:sz w:val="24"/>
                <w:szCs w:val="24"/>
              </w:rPr>
              <w:t>be approved by BMV/RSI Program</w:t>
            </w:r>
            <w:r w:rsidR="0068380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271A7A4" w14:textId="77777777" w:rsidR="00606E63" w:rsidRDefault="00606E63" w:rsidP="004238C3">
            <w:pPr>
              <w:tabs>
                <w:tab w:val="num" w:pos="1440"/>
              </w:tabs>
              <w:ind w:left="117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4D38FC3E" w14:textId="44C70BE6" w:rsidR="00606E63" w:rsidRDefault="005477F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11" w:author="Tina McCormack" w:date="2023-12-14T14:44:00Z">
              <w:r>
                <w:rPr>
                  <w:rFonts w:ascii="Times New Roman" w:hAnsi="Times New Roman"/>
                  <w:sz w:val="24"/>
                  <w:szCs w:val="24"/>
                </w:rPr>
                <w:t>Y</w:t>
              </w:r>
            </w:ins>
          </w:p>
        </w:tc>
        <w:tc>
          <w:tcPr>
            <w:tcW w:w="900" w:type="dxa"/>
            <w:shd w:val="clear" w:color="auto" w:fill="FFFF99"/>
          </w:tcPr>
          <w:p w14:paraId="1E31C32C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761930FE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E63" w14:paraId="2DA1E26E" w14:textId="77777777" w:rsidTr="00EB2C26">
        <w:tc>
          <w:tcPr>
            <w:tcW w:w="4135" w:type="dxa"/>
          </w:tcPr>
          <w:p w14:paraId="3367F850" w14:textId="77777777" w:rsidR="00606E63" w:rsidRDefault="00683804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Agree to the following insurance requirements:</w:t>
            </w:r>
          </w:p>
          <w:p w14:paraId="36ADDF3E" w14:textId="329A729D" w:rsidR="00683804" w:rsidRPr="009A73D7" w:rsidRDefault="00683804" w:rsidP="00231987">
            <w:pPr>
              <w:pStyle w:val="ListParagraph"/>
              <w:numPr>
                <w:ilvl w:val="0"/>
                <w:numId w:val="8"/>
              </w:numPr>
              <w:ind w:left="694"/>
              <w:contextualSpacing/>
            </w:pPr>
            <w:r w:rsidRPr="00231987">
              <w:rPr>
                <w:color w:val="000000"/>
                <w:kern w:val="24"/>
              </w:rPr>
              <w:t>Commercial coverage of $</w:t>
            </w:r>
            <w:r w:rsidR="008B2A5D" w:rsidRPr="00231987">
              <w:rPr>
                <w:color w:val="000000"/>
                <w:kern w:val="24"/>
              </w:rPr>
              <w:t>7</w:t>
            </w:r>
            <w:r w:rsidRPr="00231987">
              <w:rPr>
                <w:color w:val="000000"/>
                <w:kern w:val="24"/>
              </w:rPr>
              <w:t>00,000.00 per occurrence and $</w:t>
            </w:r>
            <w:r w:rsidR="008B2A5D" w:rsidRPr="00231987">
              <w:rPr>
                <w:color w:val="000000"/>
                <w:kern w:val="24"/>
              </w:rPr>
              <w:t>5</w:t>
            </w:r>
            <w:r w:rsidRPr="00231987">
              <w:rPr>
                <w:color w:val="000000"/>
                <w:kern w:val="24"/>
              </w:rPr>
              <w:t>,000,000 aggregate</w:t>
            </w:r>
          </w:p>
          <w:p w14:paraId="475A209E" w14:textId="53588E57" w:rsidR="007913CF" w:rsidRDefault="007913CF" w:rsidP="00EB2C26">
            <w:pPr>
              <w:tabs>
                <w:tab w:val="num" w:pos="1440"/>
              </w:tabs>
              <w:contextualSpacing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</w:p>
          <w:p w14:paraId="67A23818" w14:textId="0D220CC6" w:rsidR="007913CF" w:rsidRPr="00EB75F5" w:rsidRDefault="007913CF" w:rsidP="00EB2C26">
            <w:pPr>
              <w:tabs>
                <w:tab w:val="num" w:pos="1440"/>
              </w:tabs>
              <w:contextualSpacing/>
              <w:rPr>
                <w:rFonts w:ascii="Times New Roman" w:eastAsia="Times New Roman" w:hAnsi="Times New Roman"/>
                <w:color w:val="FF0000"/>
                <w:kern w:val="24"/>
                <w:sz w:val="24"/>
                <w:szCs w:val="24"/>
              </w:rPr>
            </w:pPr>
          </w:p>
          <w:p w14:paraId="554EE3BC" w14:textId="77777777" w:rsidR="00683804" w:rsidRDefault="00683804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4E83762B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FFFF99"/>
          </w:tcPr>
          <w:p w14:paraId="2459256A" w14:textId="77777777" w:rsidR="00606E63" w:rsidRDefault="00606E63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bookmarkStart w:id="12" w:name="_GoBack"/>
            <w:bookmarkEnd w:id="12"/>
          </w:p>
        </w:tc>
        <w:tc>
          <w:tcPr>
            <w:tcW w:w="3595" w:type="dxa"/>
            <w:shd w:val="clear" w:color="auto" w:fill="FFFF99"/>
          </w:tcPr>
          <w:p w14:paraId="6327A2B8" w14:textId="77777777" w:rsidR="00B07F2A" w:rsidRDefault="00B07F2A" w:rsidP="00B07F2A">
            <w:pPr>
              <w:pStyle w:val="PlainText"/>
              <w:rPr>
                <w:ins w:id="13" w:author="Tina McCormack" w:date="2023-12-14T16:44:00Z"/>
              </w:rPr>
            </w:pPr>
            <w:ins w:id="14" w:author="Tina McCormack" w:date="2023-12-14T16:44:00Z">
              <w:r>
                <w:t>We had previously negotiated the insurance requirement to:</w:t>
              </w:r>
            </w:ins>
          </w:p>
          <w:p w14:paraId="029A5AB1" w14:textId="77777777" w:rsidR="00B07F2A" w:rsidRDefault="00B07F2A" w:rsidP="00B07F2A">
            <w:pPr>
              <w:pStyle w:val="PlainText"/>
              <w:rPr>
                <w:ins w:id="15" w:author="Tina McCormack" w:date="2023-12-14T16:44:00Z"/>
              </w:rPr>
            </w:pPr>
            <w:ins w:id="16" w:author="Tina McCormack" w:date="2023-12-14T16:44:00Z">
              <w:r>
                <w:t xml:space="preserve">$1 million / occurrence </w:t>
              </w:r>
            </w:ins>
          </w:p>
          <w:p w14:paraId="7695F6B7" w14:textId="77777777" w:rsidR="00B07F2A" w:rsidRDefault="00B07F2A" w:rsidP="00B07F2A">
            <w:pPr>
              <w:pStyle w:val="PlainText"/>
              <w:rPr>
                <w:ins w:id="17" w:author="Tina McCormack" w:date="2023-12-14T16:44:00Z"/>
              </w:rPr>
            </w:pPr>
            <w:ins w:id="18" w:author="Tina McCormack" w:date="2023-12-14T16:44:00Z">
              <w:r>
                <w:t xml:space="preserve">$2 million / Aggregate </w:t>
              </w:r>
            </w:ins>
          </w:p>
          <w:p w14:paraId="0AFD2C87" w14:textId="7226B015" w:rsidR="00606E63" w:rsidRDefault="00B07F2A" w:rsidP="00B07F2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19" w:author="Tina McCormack" w:date="2023-12-14T16:44:00Z">
              <w:r>
                <w:t>$2 million / umbrella</w:t>
              </w:r>
            </w:ins>
          </w:p>
        </w:tc>
      </w:tr>
      <w:tr w:rsidR="00333816" w14:paraId="24BD843D" w14:textId="77777777" w:rsidTr="00F87795">
        <w:tc>
          <w:tcPr>
            <w:tcW w:w="4135" w:type="dxa"/>
          </w:tcPr>
          <w:p w14:paraId="36784FF5" w14:textId="69AD6D33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Agree to </w:t>
            </w:r>
            <w:r w:rsidR="004100CB">
              <w:rPr>
                <w:rFonts w:ascii="Times New Roman" w:hAnsi="Times New Roman"/>
                <w:sz w:val="24"/>
                <w:szCs w:val="24"/>
              </w:rPr>
              <w:t>notify RSI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04F9">
              <w:rPr>
                <w:rFonts w:ascii="Times New Roman" w:hAnsi="Times New Roman"/>
                <w:sz w:val="24"/>
                <w:szCs w:val="24"/>
              </w:rPr>
              <w:t xml:space="preserve">within 24 hours </w:t>
            </w:r>
            <w:r w:rsidR="00074035">
              <w:rPr>
                <w:rFonts w:ascii="Times New Roman" w:hAnsi="Times New Roman"/>
                <w:sz w:val="24"/>
                <w:szCs w:val="24"/>
              </w:rPr>
              <w:t>when a cour</w:t>
            </w:r>
            <w:r w:rsidR="00610F3D">
              <w:rPr>
                <w:rFonts w:ascii="Times New Roman" w:hAnsi="Times New Roman"/>
                <w:sz w:val="24"/>
                <w:szCs w:val="24"/>
              </w:rPr>
              <w:t xml:space="preserve">se schedule has been </w:t>
            </w:r>
            <w:r w:rsidR="00C004F9">
              <w:rPr>
                <w:rFonts w:ascii="Times New Roman" w:hAnsi="Times New Roman"/>
                <w:sz w:val="24"/>
                <w:szCs w:val="24"/>
              </w:rPr>
              <w:t xml:space="preserve">made public.  </w:t>
            </w:r>
          </w:p>
        </w:tc>
        <w:tc>
          <w:tcPr>
            <w:tcW w:w="720" w:type="dxa"/>
            <w:shd w:val="clear" w:color="auto" w:fill="FFFF99"/>
          </w:tcPr>
          <w:p w14:paraId="40A0341C" w14:textId="2320489A" w:rsidR="00333816" w:rsidRDefault="005477F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20" w:author="Tina McCormack" w:date="2023-12-14T14:44:00Z">
              <w:r>
                <w:rPr>
                  <w:rFonts w:ascii="Times New Roman" w:hAnsi="Times New Roman"/>
                  <w:sz w:val="24"/>
                  <w:szCs w:val="24"/>
                </w:rPr>
                <w:t>Y</w:t>
              </w:r>
            </w:ins>
          </w:p>
        </w:tc>
        <w:tc>
          <w:tcPr>
            <w:tcW w:w="900" w:type="dxa"/>
            <w:shd w:val="clear" w:color="auto" w:fill="FFFF99"/>
          </w:tcPr>
          <w:p w14:paraId="5CFBE24C" w14:textId="77777777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46256C6E" w14:textId="77777777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3816" w14:paraId="0DFA0D99" w14:textId="77777777" w:rsidTr="00F87795">
        <w:tc>
          <w:tcPr>
            <w:tcW w:w="4135" w:type="dxa"/>
          </w:tcPr>
          <w:p w14:paraId="48789C2A" w14:textId="611D8CC2" w:rsidR="00A45DE2" w:rsidRPr="003D02D2" w:rsidRDefault="00333816" w:rsidP="004100CB">
            <w:pPr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Agree to provide a list of </w:t>
            </w:r>
            <w:r w:rsidR="003653D3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nstructors or coaches who will be </w:t>
            </w:r>
            <w:r w:rsidR="003653D3">
              <w:rPr>
                <w:rFonts w:ascii="Times New Roman" w:hAnsi="Times New Roman"/>
                <w:sz w:val="24"/>
                <w:szCs w:val="24"/>
              </w:rPr>
              <w:t>facilitating/</w:t>
            </w:r>
            <w:r w:rsidR="004100CB">
              <w:rPr>
                <w:rFonts w:ascii="Times New Roman" w:hAnsi="Times New Roman"/>
                <w:sz w:val="24"/>
                <w:szCs w:val="24"/>
              </w:rPr>
              <w:t>managing class</w:t>
            </w:r>
            <w:r w:rsidR="00270DEF">
              <w:rPr>
                <w:rFonts w:ascii="Times New Roman" w:hAnsi="Times New Roman"/>
                <w:sz w:val="24"/>
                <w:szCs w:val="24"/>
              </w:rPr>
              <w:t xml:space="preserve"> to RSI</w:t>
            </w:r>
            <w:r w:rsidR="007D3459">
              <w:rPr>
                <w:rFonts w:ascii="Times New Roman" w:hAnsi="Times New Roman"/>
                <w:sz w:val="24"/>
                <w:szCs w:val="24"/>
              </w:rPr>
              <w:t>.</w:t>
            </w:r>
            <w:r w:rsidR="009447F2">
              <w:rPr>
                <w:rFonts w:ascii="Times New Roman" w:hAnsi="Times New Roman"/>
                <w:sz w:val="24"/>
                <w:szCs w:val="24"/>
              </w:rPr>
              <w:t xml:space="preserve"> Please provide the current l</w:t>
            </w:r>
            <w:r w:rsidR="002D000D">
              <w:rPr>
                <w:rFonts w:ascii="Times New Roman" w:hAnsi="Times New Roman"/>
                <w:sz w:val="24"/>
                <w:szCs w:val="24"/>
              </w:rPr>
              <w:t xml:space="preserve">ist </w:t>
            </w:r>
            <w:r w:rsidR="009447F2">
              <w:rPr>
                <w:rFonts w:ascii="Times New Roman" w:hAnsi="Times New Roman"/>
                <w:sz w:val="24"/>
                <w:szCs w:val="24"/>
              </w:rPr>
              <w:t xml:space="preserve">with </w:t>
            </w:r>
            <w:r w:rsidR="00231987">
              <w:rPr>
                <w:rFonts w:ascii="Times New Roman" w:hAnsi="Times New Roman"/>
                <w:sz w:val="24"/>
                <w:szCs w:val="24"/>
              </w:rPr>
              <w:t>your submission to this RFP.</w:t>
            </w:r>
            <w:r w:rsidR="007D345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586EE8E" w14:textId="560BDBF6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FFFF99"/>
          </w:tcPr>
          <w:p w14:paraId="747A819E" w14:textId="288E11D1" w:rsidR="00333816" w:rsidRDefault="005477F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21" w:author="Tina McCormack" w:date="2023-12-14T14:44:00Z">
              <w:r>
                <w:rPr>
                  <w:rFonts w:ascii="Times New Roman" w:hAnsi="Times New Roman"/>
                  <w:sz w:val="24"/>
                  <w:szCs w:val="24"/>
                </w:rPr>
                <w:t>Y</w:t>
              </w:r>
            </w:ins>
          </w:p>
        </w:tc>
        <w:tc>
          <w:tcPr>
            <w:tcW w:w="900" w:type="dxa"/>
            <w:shd w:val="clear" w:color="auto" w:fill="FFFF99"/>
          </w:tcPr>
          <w:p w14:paraId="1ACB87E8" w14:textId="77777777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5" w:type="dxa"/>
            <w:shd w:val="clear" w:color="auto" w:fill="FFFF99"/>
          </w:tcPr>
          <w:p w14:paraId="0D298C5A" w14:textId="77777777" w:rsidR="00333816" w:rsidRDefault="00333816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CE86333" w14:textId="77777777" w:rsidR="00836A7F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0A327359" w14:textId="77777777" w:rsidR="00836A7F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4C7FCC50" w14:textId="77777777" w:rsidR="00606E63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TECHNICAL PROPOSAL QUESTIONS:</w:t>
      </w:r>
    </w:p>
    <w:p w14:paraId="5DCDEEA1" w14:textId="77777777" w:rsidR="00606E63" w:rsidRDefault="00606E63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404880F6" w14:textId="77777777" w:rsidR="003A546D" w:rsidRPr="003413AF" w:rsidRDefault="00836A7F" w:rsidP="003A546D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3413AF">
        <w:rPr>
          <w:rFonts w:ascii="Times New Roman" w:hAnsi="Times New Roman"/>
          <w:b/>
          <w:bCs/>
          <w:sz w:val="24"/>
          <w:szCs w:val="24"/>
        </w:rPr>
        <w:t xml:space="preserve">2.1 </w:t>
      </w:r>
      <w:r w:rsidR="003A546D" w:rsidRPr="003413AF">
        <w:rPr>
          <w:rFonts w:ascii="Times New Roman" w:hAnsi="Times New Roman"/>
          <w:b/>
          <w:bCs/>
          <w:sz w:val="24"/>
          <w:szCs w:val="24"/>
        </w:rPr>
        <w:t xml:space="preserve">SITE </w:t>
      </w:r>
    </w:p>
    <w:p w14:paraId="38883B7A" w14:textId="77777777" w:rsidR="006C7F0B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2.1.1 </w:t>
      </w:r>
      <w:r w:rsidR="003A546D" w:rsidRPr="005C42AC">
        <w:rPr>
          <w:rFonts w:ascii="Times New Roman" w:hAnsi="Times New Roman"/>
          <w:sz w:val="24"/>
          <w:szCs w:val="24"/>
        </w:rPr>
        <w:t xml:space="preserve">Provide </w:t>
      </w:r>
      <w:r w:rsidR="003A546D">
        <w:rPr>
          <w:rFonts w:ascii="Times New Roman" w:hAnsi="Times New Roman"/>
          <w:sz w:val="24"/>
          <w:szCs w:val="24"/>
        </w:rPr>
        <w:t xml:space="preserve">a </w:t>
      </w:r>
      <w:r w:rsidR="003A546D" w:rsidRPr="005C42AC">
        <w:rPr>
          <w:rFonts w:ascii="Times New Roman" w:hAnsi="Times New Roman"/>
          <w:sz w:val="24"/>
          <w:szCs w:val="24"/>
        </w:rPr>
        <w:t>list of locations Respondent intends to locate training sites</w:t>
      </w:r>
      <w:r w:rsidR="003A546D">
        <w:rPr>
          <w:rFonts w:ascii="Times New Roman" w:hAnsi="Times New Roman"/>
          <w:sz w:val="24"/>
          <w:szCs w:val="24"/>
        </w:rPr>
        <w:t>;</w:t>
      </w:r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10C29A42" w14:textId="77777777" w:rsidTr="006C7F0B">
        <w:tc>
          <w:tcPr>
            <w:tcW w:w="9350" w:type="dxa"/>
            <w:shd w:val="clear" w:color="auto" w:fill="FFFF99"/>
          </w:tcPr>
          <w:p w14:paraId="5D5E968D" w14:textId="2E9B41DD" w:rsidR="006C7F0B" w:rsidRDefault="005477F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22" w:author="Tina McCormack" w:date="2023-12-14T14:45:00Z">
              <w:r>
                <w:rPr>
                  <w:rFonts w:ascii="Times New Roman" w:hAnsi="Times New Roman"/>
                  <w:sz w:val="24"/>
                  <w:szCs w:val="24"/>
                </w:rPr>
                <w:t>C</w:t>
              </w:r>
            </w:ins>
            <w:ins w:id="23" w:author="Tina McCormack" w:date="2023-12-14T15:52:00Z">
              <w:r w:rsidR="00E8619D">
                <w:rPr>
                  <w:rFonts w:ascii="Times New Roman" w:hAnsi="Times New Roman"/>
                  <w:sz w:val="24"/>
                  <w:szCs w:val="24"/>
                </w:rPr>
                <w:t xml:space="preserve">larksville, </w:t>
              </w:r>
            </w:ins>
            <w:ins w:id="24" w:author="Tina McCormack" w:date="2023-12-14T15:53:00Z">
              <w:r w:rsidR="00E8619D">
                <w:rPr>
                  <w:rFonts w:ascii="Times New Roman" w:hAnsi="Times New Roman"/>
                  <w:sz w:val="24"/>
                  <w:szCs w:val="24"/>
                </w:rPr>
                <w:t>Evansville, Fort Wayne, Granger, Indianapolis, Kokomo, Merrillville, and Versailles</w:t>
              </w:r>
            </w:ins>
          </w:p>
        </w:tc>
      </w:tr>
    </w:tbl>
    <w:p w14:paraId="14A49332" w14:textId="77777777" w:rsidR="003A546D" w:rsidRPr="00C6209F" w:rsidRDefault="003A546D" w:rsidP="003A546D">
      <w:pPr>
        <w:pStyle w:val="NoSpacing"/>
        <w:rPr>
          <w:rFonts w:ascii="Times New Roman" w:hAnsi="Times New Roman"/>
          <w:color w:val="FF0000"/>
          <w:sz w:val="24"/>
          <w:szCs w:val="24"/>
        </w:rPr>
      </w:pPr>
    </w:p>
    <w:p w14:paraId="5423905F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73665F3B" w14:textId="0692FD49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3413A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="003A546D" w:rsidRPr="005C42AC">
        <w:rPr>
          <w:rFonts w:ascii="Times New Roman" w:hAnsi="Times New Roman"/>
          <w:sz w:val="24"/>
          <w:szCs w:val="24"/>
        </w:rPr>
        <w:t>Provide pictures of overhead view of all training sites;</w:t>
      </w:r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CF03FB" w14:paraId="3DD01000" w14:textId="77777777" w:rsidTr="00BC7FA9">
        <w:tc>
          <w:tcPr>
            <w:tcW w:w="9350" w:type="dxa"/>
            <w:shd w:val="clear" w:color="auto" w:fill="FFFF99"/>
          </w:tcPr>
          <w:p w14:paraId="396048A7" w14:textId="77777777" w:rsidR="00CF03FB" w:rsidRDefault="00CF03FB" w:rsidP="00BC7FA9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202A7F7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6AF29202" w14:textId="500B89C6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3413A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="003A546D" w:rsidRPr="005C42AC">
        <w:rPr>
          <w:rFonts w:ascii="Times New Roman" w:hAnsi="Times New Roman"/>
          <w:sz w:val="24"/>
          <w:szCs w:val="24"/>
        </w:rPr>
        <w:t>Provide a copy of Land Use Agreement, signed by the Landlord and the Contractor for each site;</w:t>
      </w:r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62AE8FAD" w14:textId="77777777" w:rsidTr="00CF03FB">
        <w:tc>
          <w:tcPr>
            <w:tcW w:w="9350" w:type="dxa"/>
            <w:shd w:val="clear" w:color="auto" w:fill="FFFF99"/>
          </w:tcPr>
          <w:p w14:paraId="76D84A7D" w14:textId="34B81EDC" w:rsidR="006C7F0B" w:rsidRPr="00B2422E" w:rsidRDefault="00B2422E" w:rsidP="00B2422E">
            <w:pPr>
              <w:pStyle w:val="PlainText"/>
              <w:rPr>
                <w:rPrChange w:id="25" w:author="Tina McCormack" w:date="2023-12-14T16:34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  <w:pPrChange w:id="26" w:author="Tina McCormack" w:date="2023-12-14T16:34:00Z">
                <w:pPr>
                  <w:pStyle w:val="NoSpacing"/>
                </w:pPr>
              </w:pPrChange>
            </w:pPr>
            <w:ins w:id="27" w:author="Tina McCormack" w:date="2023-12-14T16:34:00Z">
              <w:r>
                <w:t xml:space="preserve">- Land use agreements for the 2024 season are not available at this time as they are generally signed in the spring. </w:t>
              </w:r>
            </w:ins>
          </w:p>
        </w:tc>
      </w:tr>
    </w:tbl>
    <w:p w14:paraId="5DCAB9D6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4548265A" w14:textId="65B149DE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3413A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="003A546D" w:rsidRPr="005C42AC">
        <w:rPr>
          <w:rFonts w:ascii="Times New Roman" w:hAnsi="Times New Roman"/>
          <w:sz w:val="24"/>
          <w:szCs w:val="24"/>
        </w:rPr>
        <w:t>Provide minimum of four pictures of each range (one from each corner) for each location;</w:t>
      </w:r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5EDCFC71" w14:textId="77777777" w:rsidTr="00CF03FB">
        <w:tc>
          <w:tcPr>
            <w:tcW w:w="9350" w:type="dxa"/>
            <w:shd w:val="clear" w:color="auto" w:fill="FFFF99"/>
          </w:tcPr>
          <w:p w14:paraId="7BF41BD7" w14:textId="77777777" w:rsidR="006C7F0B" w:rsidRDefault="006C7F0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CD6646" w14:textId="77777777" w:rsidR="006C7F0B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08D96280" w14:textId="77777777" w:rsidR="003A546D" w:rsidRPr="003413AF" w:rsidRDefault="00836A7F" w:rsidP="003A546D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3413AF">
        <w:rPr>
          <w:rFonts w:ascii="Times New Roman" w:hAnsi="Times New Roman"/>
          <w:b/>
          <w:bCs/>
          <w:sz w:val="24"/>
          <w:szCs w:val="24"/>
        </w:rPr>
        <w:t xml:space="preserve">2.2 </w:t>
      </w:r>
      <w:r w:rsidR="003A546D" w:rsidRPr="003413AF">
        <w:rPr>
          <w:rFonts w:ascii="Times New Roman" w:hAnsi="Times New Roman"/>
          <w:b/>
          <w:bCs/>
          <w:sz w:val="24"/>
          <w:szCs w:val="24"/>
        </w:rPr>
        <w:t xml:space="preserve">CLASSROOM </w:t>
      </w:r>
    </w:p>
    <w:p w14:paraId="16A47E87" w14:textId="77777777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2.2.1 </w:t>
      </w:r>
      <w:r w:rsidR="003A546D" w:rsidRPr="005C42AC">
        <w:rPr>
          <w:rFonts w:ascii="Times New Roman" w:hAnsi="Times New Roman"/>
          <w:sz w:val="24"/>
          <w:szCs w:val="24"/>
        </w:rPr>
        <w:t>Provide pictures of each classroom for each location;</w:t>
      </w:r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13618673" w14:textId="77777777" w:rsidTr="00CF03FB">
        <w:tc>
          <w:tcPr>
            <w:tcW w:w="9350" w:type="dxa"/>
            <w:shd w:val="clear" w:color="auto" w:fill="FFFF99"/>
          </w:tcPr>
          <w:p w14:paraId="3F96B318" w14:textId="77777777" w:rsidR="006C7F0B" w:rsidRDefault="006C7F0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6F9E61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181BB659" w14:textId="77777777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2.2.2 </w:t>
      </w:r>
      <w:r w:rsidR="003A546D" w:rsidRPr="005C42AC">
        <w:rPr>
          <w:rFonts w:ascii="Times New Roman" w:hAnsi="Times New Roman"/>
          <w:sz w:val="24"/>
          <w:szCs w:val="24"/>
        </w:rPr>
        <w:t>Describe the capacity and amenities of classroom for each location;</w:t>
      </w:r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0041C8EA" w14:textId="77777777" w:rsidTr="00CF03FB">
        <w:tc>
          <w:tcPr>
            <w:tcW w:w="9350" w:type="dxa"/>
            <w:shd w:val="clear" w:color="auto" w:fill="FFFF99"/>
          </w:tcPr>
          <w:p w14:paraId="7A2F3644" w14:textId="1BA25479" w:rsidR="006C7F0B" w:rsidRDefault="00B2422E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28" w:author="Tina McCormack" w:date="2023-12-14T16:35:00Z">
              <w:r>
                <w:t>The classroom component of the BRS is conducted via Zoom</w:t>
              </w:r>
            </w:ins>
          </w:p>
        </w:tc>
      </w:tr>
    </w:tbl>
    <w:p w14:paraId="76C5765F" w14:textId="77777777" w:rsidR="006C7F0B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13663BA6" w14:textId="77777777" w:rsidR="006C7F0B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540B1A62" w14:textId="77777777" w:rsidR="003A546D" w:rsidRPr="003413AF" w:rsidRDefault="00836A7F" w:rsidP="003A546D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3413AF">
        <w:rPr>
          <w:rFonts w:ascii="Times New Roman" w:hAnsi="Times New Roman"/>
          <w:b/>
          <w:bCs/>
          <w:sz w:val="24"/>
          <w:szCs w:val="24"/>
        </w:rPr>
        <w:t xml:space="preserve">2.3 </w:t>
      </w:r>
      <w:r w:rsidR="003A546D" w:rsidRPr="003413AF">
        <w:rPr>
          <w:rFonts w:ascii="Times New Roman" w:hAnsi="Times New Roman"/>
          <w:b/>
          <w:bCs/>
          <w:sz w:val="24"/>
          <w:szCs w:val="24"/>
        </w:rPr>
        <w:t>EQUIPMENT</w:t>
      </w:r>
    </w:p>
    <w:p w14:paraId="48FFFB97" w14:textId="77777777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2.3.1 </w:t>
      </w:r>
      <w:r w:rsidR="003A546D" w:rsidRPr="005C42AC">
        <w:rPr>
          <w:rFonts w:ascii="Times New Roman" w:hAnsi="Times New Roman"/>
          <w:sz w:val="24"/>
          <w:szCs w:val="24"/>
        </w:rPr>
        <w:t>Provide pictures of all storage methods for training motorcycles, classroom trailers, cargo trailers</w:t>
      </w:r>
      <w:r w:rsidR="003A546D">
        <w:rPr>
          <w:rFonts w:ascii="Times New Roman" w:hAnsi="Times New Roman"/>
          <w:sz w:val="24"/>
          <w:szCs w:val="24"/>
        </w:rPr>
        <w:t>,</w:t>
      </w:r>
      <w:r w:rsidR="003A546D" w:rsidRPr="005C42AC">
        <w:rPr>
          <w:rFonts w:ascii="Times New Roman" w:hAnsi="Times New Roman"/>
          <w:sz w:val="24"/>
          <w:szCs w:val="24"/>
        </w:rPr>
        <w:t xml:space="preserve"> and helmets for each location;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F0B" w:rsidRPr="00E27B6E" w14:paraId="4E4F3961" w14:textId="77777777" w:rsidTr="00E27B6E">
        <w:tc>
          <w:tcPr>
            <w:tcW w:w="9350" w:type="dxa"/>
            <w:shd w:val="clear" w:color="auto" w:fill="FFFF99"/>
          </w:tcPr>
          <w:p w14:paraId="1F63AF77" w14:textId="77777777" w:rsidR="006C7F0B" w:rsidRPr="00E27B6E" w:rsidRDefault="006C7F0B" w:rsidP="00E27B6E"/>
        </w:tc>
      </w:tr>
    </w:tbl>
    <w:p w14:paraId="50590D36" w14:textId="77777777" w:rsidR="006C7F0B" w:rsidRPr="00E27B6E" w:rsidRDefault="006C7F0B" w:rsidP="00E27B6E"/>
    <w:p w14:paraId="035CBBB2" w14:textId="4CDB832A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2.3.2 </w:t>
      </w:r>
      <w:r w:rsidR="003A546D" w:rsidRPr="005C42AC">
        <w:rPr>
          <w:rFonts w:ascii="Times New Roman" w:hAnsi="Times New Roman"/>
          <w:sz w:val="24"/>
          <w:szCs w:val="24"/>
        </w:rPr>
        <w:t>Provide narrative regarding security of all training motorcycles for each location (locks, cameras, etc.)</w:t>
      </w:r>
      <w:r w:rsidR="003A546D">
        <w:rPr>
          <w:rFonts w:ascii="Times New Roman" w:hAnsi="Times New Roman"/>
          <w:sz w:val="24"/>
          <w:szCs w:val="24"/>
        </w:rPr>
        <w:t>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F0B" w14:paraId="6CFCE696" w14:textId="77777777" w:rsidTr="00E27B6E">
        <w:tc>
          <w:tcPr>
            <w:tcW w:w="9350" w:type="dxa"/>
            <w:shd w:val="clear" w:color="auto" w:fill="FFFF99"/>
          </w:tcPr>
          <w:p w14:paraId="17993E6F" w14:textId="23ABF3B7" w:rsidR="006C7F0B" w:rsidRDefault="00B2422E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29" w:author="Tina McCormack" w:date="2023-12-14T16:36:00Z">
              <w:r>
                <w:t>Motorcycles and other equipment are stored in facilities that are secured by locks</w:t>
              </w:r>
            </w:ins>
          </w:p>
        </w:tc>
      </w:tr>
    </w:tbl>
    <w:p w14:paraId="3D270686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1D320A3D" w14:textId="77777777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2.3.3 </w:t>
      </w:r>
      <w:r w:rsidR="003A546D" w:rsidRPr="005C42AC">
        <w:rPr>
          <w:rFonts w:ascii="Times New Roman" w:hAnsi="Times New Roman"/>
          <w:sz w:val="24"/>
          <w:szCs w:val="24"/>
        </w:rPr>
        <w:t>Describe safety, maintenance and replacement schedule for all equipment;</w:t>
      </w:r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065934FB" w14:textId="77777777" w:rsidTr="006C7F0B">
        <w:tc>
          <w:tcPr>
            <w:tcW w:w="9350" w:type="dxa"/>
            <w:shd w:val="clear" w:color="auto" w:fill="FFFF99"/>
          </w:tcPr>
          <w:p w14:paraId="23BF8B8C" w14:textId="56214CF3" w:rsidR="006C7F0B" w:rsidRDefault="00B2422E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ins w:id="30" w:author="Tina McCormack" w:date="2023-12-14T16:36:00Z">
              <w:r>
                <w:t>Equipment is inspected prior to each class with a record of this included in each class file. Any issues requiring repair/maintenance are addressed. When equipment is deemed to be inappropriate for training, it is retired from the fleet</w:t>
              </w:r>
            </w:ins>
          </w:p>
        </w:tc>
      </w:tr>
    </w:tbl>
    <w:p w14:paraId="275240BA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1989D43F" w14:textId="77777777" w:rsidR="003A546D" w:rsidRPr="003413AF" w:rsidRDefault="00836A7F" w:rsidP="003A546D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3413AF">
        <w:rPr>
          <w:rFonts w:ascii="Times New Roman" w:hAnsi="Times New Roman"/>
          <w:b/>
          <w:bCs/>
          <w:sz w:val="24"/>
          <w:szCs w:val="24"/>
        </w:rPr>
        <w:t>2.4</w:t>
      </w:r>
      <w:r w:rsidR="003A546D" w:rsidRPr="003413AF">
        <w:rPr>
          <w:rFonts w:ascii="Times New Roman" w:hAnsi="Times New Roman"/>
          <w:b/>
          <w:bCs/>
          <w:sz w:val="24"/>
          <w:szCs w:val="24"/>
        </w:rPr>
        <w:t xml:space="preserve"> INSTRUCTION</w:t>
      </w:r>
    </w:p>
    <w:p w14:paraId="57A042F6" w14:textId="0925191E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2.4.1 </w:t>
      </w:r>
      <w:r w:rsidR="003A546D">
        <w:rPr>
          <w:rFonts w:ascii="Times New Roman" w:hAnsi="Times New Roman"/>
          <w:sz w:val="24"/>
          <w:szCs w:val="24"/>
        </w:rPr>
        <w:t>Provide a forecast number of course participants per curriculum, per year</w:t>
      </w:r>
      <w:r w:rsidR="00270DEF">
        <w:rPr>
          <w:rFonts w:ascii="Times New Roman" w:hAnsi="Times New Roman"/>
          <w:sz w:val="24"/>
          <w:szCs w:val="24"/>
        </w:rPr>
        <w:t>, for each location</w:t>
      </w:r>
      <w:r w:rsidR="003A546D">
        <w:rPr>
          <w:rFonts w:ascii="Times New Roman" w:hAnsi="Times New Roman"/>
          <w:sz w:val="24"/>
          <w:szCs w:val="24"/>
        </w:rPr>
        <w:t>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F0B" w14:paraId="3A68BE14" w14:textId="77777777" w:rsidTr="00E27B6E">
        <w:tc>
          <w:tcPr>
            <w:tcW w:w="9350" w:type="dxa"/>
            <w:shd w:val="clear" w:color="auto" w:fill="FFFF99"/>
          </w:tcPr>
          <w:p w14:paraId="6880779B" w14:textId="55C1971E" w:rsidR="006C7F0B" w:rsidRDefault="002C26A8" w:rsidP="003A546D">
            <w:pPr>
              <w:pStyle w:val="NoSpacing"/>
              <w:rPr>
                <w:ins w:id="31" w:author="Tina McCormack" w:date="2023-12-14T16:37:00Z"/>
                <w:rFonts w:ascii="Times New Roman" w:hAnsi="Times New Roman"/>
                <w:sz w:val="24"/>
                <w:szCs w:val="24"/>
              </w:rPr>
            </w:pPr>
            <w:ins w:id="32" w:author="Tina McCormack" w:date="2023-12-14T16:37:00Z">
              <w:r>
                <w:rPr>
                  <w:rFonts w:ascii="Times New Roman" w:hAnsi="Times New Roman"/>
                  <w:sz w:val="24"/>
                  <w:szCs w:val="24"/>
                </w:rPr>
                <w:t>Clarksville:  2024</w:t>
              </w:r>
            </w:ins>
            <w:ins w:id="33" w:author="Tina McCormack" w:date="2023-12-14T16:39:00Z"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  <w:ins w:id="34" w:author="Tina McCormack" w:date="2023-12-14T16:37:00Z">
              <w:r>
                <w:rPr>
                  <w:rFonts w:ascii="Times New Roman" w:hAnsi="Times New Roman"/>
                  <w:sz w:val="24"/>
                  <w:szCs w:val="24"/>
                </w:rPr>
                <w:t>-</w:t>
              </w:r>
            </w:ins>
            <w:ins w:id="35" w:author="Tina McCormack" w:date="2023-12-14T16:39:00Z"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  <w:ins w:id="36" w:author="Tina McCormack" w:date="2023-12-14T16:37:00Z">
              <w:r>
                <w:rPr>
                  <w:rFonts w:ascii="Times New Roman" w:hAnsi="Times New Roman"/>
                  <w:sz w:val="24"/>
                  <w:szCs w:val="24"/>
                </w:rPr>
                <w:t>216; 2025</w:t>
              </w:r>
            </w:ins>
            <w:ins w:id="37" w:author="Tina McCormack" w:date="2023-12-14T16:39:00Z"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  <w:ins w:id="38" w:author="Tina McCormack" w:date="2023-12-14T16:37:00Z">
              <w:r>
                <w:rPr>
                  <w:rFonts w:ascii="Times New Roman" w:hAnsi="Times New Roman"/>
                  <w:sz w:val="24"/>
                  <w:szCs w:val="24"/>
                </w:rPr>
                <w:t>-</w:t>
              </w:r>
            </w:ins>
            <w:ins w:id="39" w:author="Tina McCormack" w:date="2023-12-14T16:39:00Z"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  <w:ins w:id="40" w:author="Tina McCormack" w:date="2023-12-14T16:37:00Z">
              <w:r>
                <w:rPr>
                  <w:rFonts w:ascii="Times New Roman" w:hAnsi="Times New Roman"/>
                  <w:sz w:val="24"/>
                  <w:szCs w:val="24"/>
                </w:rPr>
                <w:t>216</w:t>
              </w:r>
            </w:ins>
          </w:p>
          <w:p w14:paraId="4822D0C4" w14:textId="5A921428" w:rsidR="002C26A8" w:rsidRDefault="002C26A8" w:rsidP="003A546D">
            <w:pPr>
              <w:pStyle w:val="NoSpacing"/>
              <w:rPr>
                <w:ins w:id="41" w:author="Tina McCormack" w:date="2023-12-14T16:38:00Z"/>
                <w:rFonts w:ascii="Times New Roman" w:hAnsi="Times New Roman"/>
                <w:sz w:val="24"/>
                <w:szCs w:val="24"/>
              </w:rPr>
            </w:pPr>
            <w:ins w:id="42" w:author="Tina McCormack" w:date="2023-12-14T16:38:00Z">
              <w:r>
                <w:rPr>
                  <w:rFonts w:ascii="Times New Roman" w:hAnsi="Times New Roman"/>
                  <w:sz w:val="24"/>
                  <w:szCs w:val="24"/>
                </w:rPr>
                <w:t>Evansville:  2024</w:t>
              </w:r>
            </w:ins>
            <w:ins w:id="43" w:author="Tina McCormack" w:date="2023-12-14T16:39:00Z"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  <w:ins w:id="44" w:author="Tina McCormack" w:date="2023-12-14T16:38:00Z">
              <w:r>
                <w:rPr>
                  <w:rFonts w:ascii="Times New Roman" w:hAnsi="Times New Roman"/>
                  <w:sz w:val="24"/>
                  <w:szCs w:val="24"/>
                </w:rPr>
                <w:t>-</w:t>
              </w:r>
            </w:ins>
            <w:ins w:id="45" w:author="Tina McCormack" w:date="2023-12-14T16:39:00Z"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  <w:ins w:id="46" w:author="Tina McCormack" w:date="2023-12-14T16:38:00Z">
              <w:r>
                <w:rPr>
                  <w:rFonts w:ascii="Times New Roman" w:hAnsi="Times New Roman"/>
                  <w:sz w:val="24"/>
                  <w:szCs w:val="24"/>
                </w:rPr>
                <w:t>288; 2025</w:t>
              </w:r>
            </w:ins>
            <w:ins w:id="47" w:author="Tina McCormack" w:date="2023-12-14T16:39:00Z"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  <w:ins w:id="48" w:author="Tina McCormack" w:date="2023-12-14T16:38:00Z">
              <w:r>
                <w:rPr>
                  <w:rFonts w:ascii="Times New Roman" w:hAnsi="Times New Roman"/>
                  <w:sz w:val="24"/>
                  <w:szCs w:val="24"/>
                </w:rPr>
                <w:t>-</w:t>
              </w:r>
            </w:ins>
            <w:ins w:id="49" w:author="Tina McCormack" w:date="2023-12-14T16:39:00Z"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  <w:ins w:id="50" w:author="Tina McCormack" w:date="2023-12-14T16:38:00Z">
              <w:r>
                <w:rPr>
                  <w:rFonts w:ascii="Times New Roman" w:hAnsi="Times New Roman"/>
                  <w:sz w:val="24"/>
                  <w:szCs w:val="24"/>
                </w:rPr>
                <w:t>288</w:t>
              </w:r>
            </w:ins>
          </w:p>
          <w:p w14:paraId="10FF1F56" w14:textId="12E759A6" w:rsidR="002C26A8" w:rsidRDefault="002C26A8" w:rsidP="003A546D">
            <w:pPr>
              <w:pStyle w:val="NoSpacing"/>
              <w:rPr>
                <w:ins w:id="51" w:author="Tina McCormack" w:date="2023-12-14T16:39:00Z"/>
                <w:rFonts w:ascii="Times New Roman" w:hAnsi="Times New Roman"/>
                <w:sz w:val="24"/>
                <w:szCs w:val="24"/>
              </w:rPr>
            </w:pPr>
            <w:ins w:id="52" w:author="Tina McCormack" w:date="2023-12-14T16:38:00Z">
              <w:r>
                <w:rPr>
                  <w:rFonts w:ascii="Times New Roman" w:hAnsi="Times New Roman"/>
                  <w:sz w:val="24"/>
                  <w:szCs w:val="24"/>
                </w:rPr>
                <w:t>Fort Wayne:  2024</w:t>
              </w:r>
            </w:ins>
            <w:ins w:id="53" w:author="Tina McCormack" w:date="2023-12-14T16:39:00Z"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  <w:ins w:id="54" w:author="Tina McCormack" w:date="2023-12-14T16:38:00Z">
              <w:r>
                <w:rPr>
                  <w:rFonts w:ascii="Times New Roman" w:hAnsi="Times New Roman"/>
                  <w:sz w:val="24"/>
                  <w:szCs w:val="24"/>
                </w:rPr>
                <w:t>-</w:t>
              </w:r>
            </w:ins>
            <w:ins w:id="55" w:author="Tina McCormack" w:date="2023-12-14T16:39:00Z"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  <w:ins w:id="56" w:author="Tina McCormack" w:date="2023-12-14T16:38:00Z">
              <w:r>
                <w:rPr>
                  <w:rFonts w:ascii="Times New Roman" w:hAnsi="Times New Roman"/>
                  <w:sz w:val="24"/>
                  <w:szCs w:val="24"/>
                </w:rPr>
                <w:t xml:space="preserve">288; 2025 </w:t>
              </w:r>
            </w:ins>
            <w:ins w:id="57" w:author="Tina McCormack" w:date="2023-12-14T16:39:00Z">
              <w:r>
                <w:rPr>
                  <w:rFonts w:ascii="Times New Roman" w:hAnsi="Times New Roman"/>
                  <w:sz w:val="24"/>
                  <w:szCs w:val="24"/>
                </w:rPr>
                <w:t>–</w:t>
              </w:r>
            </w:ins>
            <w:ins w:id="58" w:author="Tina McCormack" w:date="2023-12-14T16:38:00Z">
              <w:r>
                <w:rPr>
                  <w:rFonts w:ascii="Times New Roman" w:hAnsi="Times New Roman"/>
                  <w:sz w:val="24"/>
                  <w:szCs w:val="24"/>
                </w:rPr>
                <w:t xml:space="preserve"> 288</w:t>
              </w:r>
            </w:ins>
          </w:p>
          <w:p w14:paraId="01E30B59" w14:textId="063EF8B5" w:rsidR="002C26A8" w:rsidRDefault="002C26A8" w:rsidP="003A546D">
            <w:pPr>
              <w:pStyle w:val="NoSpacing"/>
              <w:rPr>
                <w:ins w:id="59" w:author="Tina McCormack" w:date="2023-12-14T16:39:00Z"/>
                <w:rFonts w:ascii="Times New Roman" w:hAnsi="Times New Roman"/>
                <w:sz w:val="24"/>
                <w:szCs w:val="24"/>
              </w:rPr>
            </w:pPr>
            <w:ins w:id="60" w:author="Tina McCormack" w:date="2023-12-14T16:39:00Z">
              <w:r>
                <w:rPr>
                  <w:rFonts w:ascii="Times New Roman" w:hAnsi="Times New Roman"/>
                  <w:sz w:val="24"/>
                  <w:szCs w:val="24"/>
                </w:rPr>
                <w:t>Granger:  2024 – 264; 2025 – 288</w:t>
              </w:r>
            </w:ins>
          </w:p>
          <w:p w14:paraId="7A5AEDA2" w14:textId="73F2B95C" w:rsidR="002C26A8" w:rsidRDefault="002C26A8" w:rsidP="003A546D">
            <w:pPr>
              <w:pStyle w:val="NoSpacing"/>
              <w:rPr>
                <w:ins w:id="61" w:author="Tina McCormack" w:date="2023-12-14T16:41:00Z"/>
                <w:rFonts w:ascii="Times New Roman" w:hAnsi="Times New Roman"/>
                <w:sz w:val="24"/>
                <w:szCs w:val="24"/>
              </w:rPr>
            </w:pPr>
            <w:ins w:id="62" w:author="Tina McCormack" w:date="2023-12-14T16:39:00Z">
              <w:r>
                <w:rPr>
                  <w:rFonts w:ascii="Times New Roman" w:hAnsi="Times New Roman"/>
                  <w:sz w:val="24"/>
                  <w:szCs w:val="24"/>
                </w:rPr>
                <w:lastRenderedPageBreak/>
                <w:t xml:space="preserve">Indianapolis:  2024 </w:t>
              </w:r>
            </w:ins>
            <w:ins w:id="63" w:author="Tina McCormack" w:date="2023-12-14T16:41:00Z">
              <w:r>
                <w:rPr>
                  <w:rFonts w:ascii="Times New Roman" w:hAnsi="Times New Roman"/>
                  <w:sz w:val="24"/>
                  <w:szCs w:val="24"/>
                </w:rPr>
                <w:t>–</w:t>
              </w:r>
            </w:ins>
            <w:ins w:id="64" w:author="Tina McCormack" w:date="2023-12-14T16:39:00Z"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  <w:ins w:id="65" w:author="Tina McCormack" w:date="2023-12-14T16:41:00Z">
              <w:r>
                <w:rPr>
                  <w:rFonts w:ascii="Times New Roman" w:hAnsi="Times New Roman"/>
                  <w:sz w:val="24"/>
                  <w:szCs w:val="24"/>
                </w:rPr>
                <w:t>360; 2025 – 360</w:t>
              </w:r>
            </w:ins>
          </w:p>
          <w:p w14:paraId="38F9A73C" w14:textId="422405DC" w:rsidR="002C26A8" w:rsidRDefault="002C26A8" w:rsidP="003A546D">
            <w:pPr>
              <w:pStyle w:val="NoSpacing"/>
              <w:rPr>
                <w:ins w:id="66" w:author="Tina McCormack" w:date="2023-12-14T16:41:00Z"/>
                <w:rFonts w:ascii="Times New Roman" w:hAnsi="Times New Roman"/>
                <w:sz w:val="24"/>
                <w:szCs w:val="24"/>
              </w:rPr>
            </w:pPr>
            <w:ins w:id="67" w:author="Tina McCormack" w:date="2023-12-14T16:41:00Z">
              <w:r>
                <w:rPr>
                  <w:rFonts w:ascii="Times New Roman" w:hAnsi="Times New Roman"/>
                  <w:sz w:val="24"/>
                  <w:szCs w:val="24"/>
                </w:rPr>
                <w:t>Kokomo:  2024 – 300; 2025 – 300</w:t>
              </w:r>
            </w:ins>
          </w:p>
          <w:p w14:paraId="4D306C8F" w14:textId="71BDE044" w:rsidR="002C26A8" w:rsidRDefault="002C26A8" w:rsidP="003A546D">
            <w:pPr>
              <w:pStyle w:val="NoSpacing"/>
              <w:rPr>
                <w:ins w:id="68" w:author="Tina McCormack" w:date="2023-12-14T16:41:00Z"/>
                <w:rFonts w:ascii="Times New Roman" w:hAnsi="Times New Roman"/>
                <w:sz w:val="24"/>
                <w:szCs w:val="24"/>
              </w:rPr>
            </w:pPr>
            <w:ins w:id="69" w:author="Tina McCormack" w:date="2023-12-14T16:41:00Z">
              <w:r>
                <w:rPr>
                  <w:rFonts w:ascii="Times New Roman" w:hAnsi="Times New Roman"/>
                  <w:sz w:val="24"/>
                  <w:szCs w:val="24"/>
                </w:rPr>
                <w:t>Merrillville:  2024 – 360; 2025 – 360</w:t>
              </w:r>
            </w:ins>
          </w:p>
          <w:p w14:paraId="7B019293" w14:textId="06DA690D" w:rsidR="002C26A8" w:rsidRDefault="002C26A8" w:rsidP="003A546D">
            <w:pPr>
              <w:pStyle w:val="NoSpacing"/>
              <w:rPr>
                <w:ins w:id="70" w:author="Tina McCormack" w:date="2023-12-14T16:41:00Z"/>
                <w:rFonts w:ascii="Times New Roman" w:hAnsi="Times New Roman"/>
                <w:sz w:val="24"/>
                <w:szCs w:val="24"/>
              </w:rPr>
            </w:pPr>
            <w:ins w:id="71" w:author="Tina McCormack" w:date="2023-12-14T16:42:00Z">
              <w:r>
                <w:rPr>
                  <w:rFonts w:ascii="Times New Roman" w:hAnsi="Times New Roman"/>
                  <w:sz w:val="24"/>
                  <w:szCs w:val="24"/>
                </w:rPr>
                <w:t>Versailles:  2024 – 132; 2025 - 198</w:t>
              </w:r>
            </w:ins>
          </w:p>
          <w:p w14:paraId="3A35BB8C" w14:textId="368CA8B1" w:rsidR="002C26A8" w:rsidRDefault="002C26A8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F50E566" w14:textId="77777777" w:rsidR="006C7F0B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3FFA4924" w14:textId="77777777" w:rsidR="003A546D" w:rsidRDefault="00836A7F" w:rsidP="003A546D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2.4.3 </w:t>
      </w:r>
      <w:r w:rsidR="003A546D" w:rsidRPr="005C42AC">
        <w:rPr>
          <w:rFonts w:ascii="Times New Roman" w:hAnsi="Times New Roman"/>
          <w:sz w:val="24"/>
          <w:szCs w:val="24"/>
        </w:rPr>
        <w:t>Provide a range diagram with measurements displaying layouts for each exercise,</w:t>
      </w:r>
      <w:r w:rsidR="003A546D">
        <w:rPr>
          <w:rFonts w:ascii="Times New Roman" w:hAnsi="Times New Roman"/>
          <w:sz w:val="24"/>
          <w:szCs w:val="24"/>
        </w:rPr>
        <w:t xml:space="preserve"> and</w:t>
      </w:r>
      <w:r w:rsidR="003A546D" w:rsidRPr="005C42AC">
        <w:rPr>
          <w:rFonts w:ascii="Times New Roman" w:hAnsi="Times New Roman"/>
          <w:sz w:val="24"/>
          <w:szCs w:val="24"/>
        </w:rPr>
        <w:t xml:space="preserve"> provide narrative for each exercise;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F0B" w14:paraId="22108D2A" w14:textId="77777777" w:rsidTr="00E27B6E">
        <w:tc>
          <w:tcPr>
            <w:tcW w:w="9350" w:type="dxa"/>
            <w:shd w:val="clear" w:color="auto" w:fill="FFFF99"/>
          </w:tcPr>
          <w:p w14:paraId="7FD4CEDA" w14:textId="77777777" w:rsidR="006C7F0B" w:rsidRDefault="006C7F0B" w:rsidP="003A546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004436B" w14:textId="77777777" w:rsidR="006C7F0B" w:rsidRPr="005C42AC" w:rsidRDefault="006C7F0B" w:rsidP="003A546D">
      <w:pPr>
        <w:pStyle w:val="NoSpacing"/>
        <w:rPr>
          <w:rFonts w:ascii="Times New Roman" w:hAnsi="Times New Roman"/>
          <w:sz w:val="24"/>
          <w:szCs w:val="24"/>
        </w:rPr>
      </w:pPr>
    </w:p>
    <w:p w14:paraId="6E9B64CB" w14:textId="77777777" w:rsidR="003A546D" w:rsidRDefault="00836A7F" w:rsidP="00836A7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2.4.4 </w:t>
      </w:r>
      <w:r w:rsidR="003A546D" w:rsidRPr="003A546D">
        <w:rPr>
          <w:rFonts w:ascii="Times New Roman" w:hAnsi="Times New Roman" w:cs="Times New Roman"/>
          <w:sz w:val="24"/>
          <w:szCs w:val="24"/>
        </w:rPr>
        <w:t xml:space="preserve">Provide description of </w:t>
      </w:r>
      <w:r w:rsidR="003A546D" w:rsidRPr="003A546D">
        <w:rPr>
          <w:rFonts w:ascii="Times New Roman" w:eastAsia="Calibri" w:hAnsi="Times New Roman" w:cs="Times New Roman"/>
          <w:sz w:val="24"/>
          <w:szCs w:val="24"/>
        </w:rPr>
        <w:t>your process to enroll course participants in training courses (for example, online registration, registration by phone or physical registration);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F0B" w:rsidRPr="00E27B6E" w14:paraId="1447D1B9" w14:textId="77777777" w:rsidTr="00BD5650">
        <w:tc>
          <w:tcPr>
            <w:tcW w:w="9350" w:type="dxa"/>
            <w:shd w:val="clear" w:color="auto" w:fill="FFFF99"/>
          </w:tcPr>
          <w:p w14:paraId="5A76A293" w14:textId="4C6922AE" w:rsidR="006C7F0B" w:rsidRPr="00E27B6E" w:rsidRDefault="009641CE" w:rsidP="00E27B6E">
            <w:ins w:id="72" w:author="Tina McCormack" w:date="2023-12-14T14:48:00Z">
              <w:r>
                <w:t>Online registration, registration by phone, and physical registration</w:t>
              </w:r>
            </w:ins>
          </w:p>
        </w:tc>
      </w:tr>
    </w:tbl>
    <w:p w14:paraId="22456466" w14:textId="77777777" w:rsidR="006C7F0B" w:rsidRPr="00E27B6E" w:rsidRDefault="006C7F0B" w:rsidP="00E27B6E"/>
    <w:p w14:paraId="5B296DC0" w14:textId="77777777" w:rsidR="003A546D" w:rsidRDefault="00836A7F" w:rsidP="00836A7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2.4.5 </w:t>
      </w:r>
      <w:r w:rsidR="003A546D" w:rsidRPr="003A546D">
        <w:rPr>
          <w:rFonts w:ascii="Times New Roman" w:eastAsia="Calibri" w:hAnsi="Times New Roman" w:cs="Times New Roman"/>
          <w:sz w:val="24"/>
          <w:szCs w:val="24"/>
        </w:rPr>
        <w:t>Will courses be offered in additional languages besides English? If yes, please provide details;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C7F0B" w14:paraId="26768104" w14:textId="77777777" w:rsidTr="00E27B6E">
        <w:tc>
          <w:tcPr>
            <w:tcW w:w="9350" w:type="dxa"/>
            <w:shd w:val="clear" w:color="auto" w:fill="FFFF99"/>
          </w:tcPr>
          <w:p w14:paraId="5F6450A4" w14:textId="153A816C" w:rsidR="006C7F0B" w:rsidRDefault="006C7F0B" w:rsidP="003A54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B403D56" w14:textId="60EAD1A7" w:rsidR="006C7F0B" w:rsidRPr="003A546D" w:rsidRDefault="006C7F0B" w:rsidP="003A546D">
      <w:pPr>
        <w:rPr>
          <w:rFonts w:ascii="Times New Roman" w:eastAsia="Calibri" w:hAnsi="Times New Roman" w:cs="Times New Roman"/>
          <w:sz w:val="24"/>
          <w:szCs w:val="24"/>
        </w:rPr>
      </w:pPr>
    </w:p>
    <w:p w14:paraId="5A7DDFA3" w14:textId="77777777" w:rsidR="003A546D" w:rsidRDefault="00836A7F" w:rsidP="00836A7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2.4.6 </w:t>
      </w:r>
      <w:r w:rsidR="003A546D" w:rsidRPr="003A546D">
        <w:rPr>
          <w:rFonts w:ascii="Times New Roman" w:eastAsia="Calibri" w:hAnsi="Times New Roman" w:cs="Times New Roman"/>
          <w:sz w:val="24"/>
          <w:szCs w:val="24"/>
        </w:rPr>
        <w:t>Provide description of records retention and storage of paperwork, including information security;</w:t>
      </w:r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5C8F21C3" w14:textId="77777777" w:rsidTr="00CF03FB">
        <w:tc>
          <w:tcPr>
            <w:tcW w:w="9350" w:type="dxa"/>
            <w:shd w:val="clear" w:color="auto" w:fill="FFFF99"/>
          </w:tcPr>
          <w:p w14:paraId="29F9506D" w14:textId="12D5DEA3" w:rsidR="006C7F0B" w:rsidRDefault="00B2422E" w:rsidP="003A54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ins w:id="73" w:author="Tina McCormack" w:date="2023-12-14T16:36:00Z">
              <w:r>
                <w:t>Hard copies of records are kept in secure cabinets at our Bargersville office and maintained for five years, at which time they are scanned and shredded</w:t>
              </w:r>
            </w:ins>
          </w:p>
        </w:tc>
      </w:tr>
    </w:tbl>
    <w:p w14:paraId="7A0F3092" w14:textId="77777777" w:rsidR="006C7F0B" w:rsidRDefault="006C7F0B" w:rsidP="003A546D">
      <w:pPr>
        <w:rPr>
          <w:rFonts w:ascii="Times New Roman" w:eastAsia="Calibri" w:hAnsi="Times New Roman" w:cs="Times New Roman"/>
          <w:sz w:val="24"/>
          <w:szCs w:val="24"/>
        </w:rPr>
      </w:pPr>
    </w:p>
    <w:p w14:paraId="33C73F1C" w14:textId="77777777" w:rsidR="003A546D" w:rsidRPr="003413AF" w:rsidRDefault="00836A7F" w:rsidP="00836A7F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413A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2.5 </w:t>
      </w:r>
      <w:r w:rsidR="003A546D" w:rsidRPr="003413AF">
        <w:rPr>
          <w:rFonts w:ascii="Times New Roman" w:eastAsia="Calibri" w:hAnsi="Times New Roman" w:cs="Times New Roman"/>
          <w:b/>
          <w:bCs/>
          <w:sz w:val="24"/>
          <w:szCs w:val="24"/>
        </w:rPr>
        <w:t>PROMOTION/MARKETING</w:t>
      </w:r>
    </w:p>
    <w:p w14:paraId="7DCCE890" w14:textId="77777777" w:rsidR="003A546D" w:rsidRDefault="00836A7F" w:rsidP="00836A7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2.5.1 </w:t>
      </w:r>
      <w:r w:rsidR="003A546D" w:rsidRPr="003A546D">
        <w:rPr>
          <w:rFonts w:ascii="Times New Roman" w:eastAsia="Calibri" w:hAnsi="Times New Roman" w:cs="Times New Roman"/>
          <w:sz w:val="24"/>
          <w:szCs w:val="24"/>
        </w:rPr>
        <w:t>Describe Promotional strategy, including website and other media communications for public awareness of the RSI program (may include samples of materials).</w:t>
      </w:r>
    </w:p>
    <w:tbl>
      <w:tblPr>
        <w:tblStyle w:val="TableGrid"/>
        <w:tblW w:w="0" w:type="auto"/>
        <w:shd w:val="clear" w:color="auto" w:fill="FFFF99"/>
        <w:tblLook w:val="04A0" w:firstRow="1" w:lastRow="0" w:firstColumn="1" w:lastColumn="0" w:noHBand="0" w:noVBand="1"/>
      </w:tblPr>
      <w:tblGrid>
        <w:gridCol w:w="9350"/>
      </w:tblGrid>
      <w:tr w:rsidR="006C7F0B" w14:paraId="3EC6DAA2" w14:textId="77777777" w:rsidTr="00CF03FB">
        <w:tc>
          <w:tcPr>
            <w:tcW w:w="9350" w:type="dxa"/>
            <w:shd w:val="clear" w:color="auto" w:fill="FFFF99"/>
          </w:tcPr>
          <w:p w14:paraId="3902E2E2" w14:textId="1AD3635E" w:rsidR="006C7F0B" w:rsidRDefault="00B2422E" w:rsidP="003A546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ins w:id="74" w:author="Tina McCormack" w:date="2023-12-14T16:37:00Z">
              <w:r>
                <w:t xml:space="preserve">ABATE of Indiana promotes rider education and motorcycle safety utilizing Hoosier Motorcyclist magazine as well as our website at </w:t>
              </w:r>
              <w:r>
                <w:fldChar w:fldCharType="begin"/>
              </w:r>
              <w:r>
                <w:instrText xml:space="preserve"> HYPERLINK "http://www.ABATEonline.org" </w:instrText>
              </w:r>
              <w:r>
                <w:fldChar w:fldCharType="separate"/>
              </w:r>
              <w:r>
                <w:rPr>
                  <w:rStyle w:val="Hyperlink"/>
                </w:rPr>
                <w:t>www.ABATEonline.org</w:t>
              </w:r>
              <w:r>
                <w:fldChar w:fldCharType="end"/>
              </w:r>
            </w:ins>
          </w:p>
        </w:tc>
      </w:tr>
    </w:tbl>
    <w:p w14:paraId="6DBE4D38" w14:textId="77777777" w:rsidR="006C7F0B" w:rsidRPr="003A546D" w:rsidRDefault="006C7F0B" w:rsidP="003A546D">
      <w:pPr>
        <w:rPr>
          <w:rFonts w:ascii="Times New Roman" w:eastAsia="Calibri" w:hAnsi="Times New Roman" w:cs="Times New Roman"/>
          <w:sz w:val="24"/>
          <w:szCs w:val="24"/>
        </w:rPr>
      </w:pPr>
    </w:p>
    <w:p w14:paraId="38A54B6A" w14:textId="77777777" w:rsidR="003A546D" w:rsidRPr="003A546D" w:rsidRDefault="003A546D" w:rsidP="003A546D">
      <w:pPr>
        <w:rPr>
          <w:rFonts w:ascii="Times New Roman" w:eastAsia="Calibri" w:hAnsi="Times New Roman" w:cs="Times New Roman"/>
          <w:sz w:val="24"/>
          <w:szCs w:val="24"/>
        </w:rPr>
      </w:pPr>
    </w:p>
    <w:p w14:paraId="384AF4E7" w14:textId="77777777" w:rsidR="003B5339" w:rsidRDefault="003B5339"/>
    <w:sectPr w:rsidR="003B5339" w:rsidSect="004238C3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2E2F0E" w14:textId="77777777" w:rsidR="006A10AE" w:rsidRDefault="006A10AE" w:rsidP="006C7F0B">
      <w:pPr>
        <w:spacing w:after="0" w:line="240" w:lineRule="auto"/>
      </w:pPr>
      <w:r>
        <w:separator/>
      </w:r>
    </w:p>
  </w:endnote>
  <w:endnote w:type="continuationSeparator" w:id="0">
    <w:p w14:paraId="45C16A52" w14:textId="77777777" w:rsidR="006A10AE" w:rsidRDefault="006A10AE" w:rsidP="006C7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0BF5D0" w14:textId="77777777" w:rsidR="006A10AE" w:rsidRDefault="006A10AE" w:rsidP="006C7F0B">
      <w:pPr>
        <w:spacing w:after="0" w:line="240" w:lineRule="auto"/>
      </w:pPr>
      <w:r>
        <w:separator/>
      </w:r>
    </w:p>
  </w:footnote>
  <w:footnote w:type="continuationSeparator" w:id="0">
    <w:p w14:paraId="7D6DC504" w14:textId="77777777" w:rsidR="006A10AE" w:rsidRDefault="006A10AE" w:rsidP="006C7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9AA47" w14:textId="45778594" w:rsidR="006C7F0B" w:rsidRPr="006C7F0B" w:rsidRDefault="00F95DAA" w:rsidP="006C7F0B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 xml:space="preserve">RFP </w:t>
    </w:r>
    <w:r w:rsidR="00290B8E">
      <w:rPr>
        <w:sz w:val="28"/>
        <w:szCs w:val="28"/>
      </w:rPr>
      <w:t>24-76232</w:t>
    </w:r>
  </w:p>
  <w:p w14:paraId="7A565BF4" w14:textId="77777777" w:rsidR="006C7F0B" w:rsidRDefault="006C7F0B" w:rsidP="006C7F0B">
    <w:pPr>
      <w:pStyle w:val="Header"/>
      <w:jc w:val="center"/>
      <w:rPr>
        <w:sz w:val="28"/>
        <w:szCs w:val="28"/>
      </w:rPr>
    </w:pPr>
    <w:r w:rsidRPr="006C7F0B">
      <w:rPr>
        <w:sz w:val="28"/>
        <w:szCs w:val="28"/>
      </w:rPr>
      <w:t>MOTORCYCLE SAFETY COURSE</w:t>
    </w:r>
  </w:p>
  <w:p w14:paraId="5E128AA3" w14:textId="77777777" w:rsidR="006C7F0B" w:rsidRPr="006C7F0B" w:rsidRDefault="006C7F0B" w:rsidP="006C7F0B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TECHNICAL PROPOSAL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54FA"/>
    <w:multiLevelType w:val="hybridMultilevel"/>
    <w:tmpl w:val="1D2A37DA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0E8D74F1"/>
    <w:multiLevelType w:val="hybridMultilevel"/>
    <w:tmpl w:val="0F347B42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">
    <w:nsid w:val="1C035E6F"/>
    <w:multiLevelType w:val="hybridMultilevel"/>
    <w:tmpl w:val="37F8924E"/>
    <w:lvl w:ilvl="0" w:tplc="50402348">
      <w:start w:val="1"/>
      <w:numFmt w:val="lowerRoman"/>
      <w:lvlText w:val="%1."/>
      <w:lvlJc w:val="right"/>
      <w:pPr>
        <w:ind w:left="720" w:hanging="360"/>
      </w:pPr>
    </w:lvl>
    <w:lvl w:ilvl="1" w:tplc="C54EDA38">
      <w:start w:val="1"/>
      <w:numFmt w:val="lowerRoman"/>
      <w:lvlText w:val="%2."/>
      <w:lvlJc w:val="right"/>
      <w:pPr>
        <w:ind w:left="720" w:hanging="360"/>
      </w:pPr>
    </w:lvl>
    <w:lvl w:ilvl="2" w:tplc="437081FE">
      <w:start w:val="1"/>
      <w:numFmt w:val="lowerRoman"/>
      <w:lvlText w:val="%3."/>
      <w:lvlJc w:val="right"/>
      <w:pPr>
        <w:ind w:left="720" w:hanging="360"/>
      </w:pPr>
    </w:lvl>
    <w:lvl w:ilvl="3" w:tplc="820C66C8">
      <w:start w:val="1"/>
      <w:numFmt w:val="lowerRoman"/>
      <w:lvlText w:val="%4."/>
      <w:lvlJc w:val="right"/>
      <w:pPr>
        <w:ind w:left="720" w:hanging="360"/>
      </w:pPr>
    </w:lvl>
    <w:lvl w:ilvl="4" w:tplc="5D54C884">
      <w:start w:val="1"/>
      <w:numFmt w:val="lowerRoman"/>
      <w:lvlText w:val="%5."/>
      <w:lvlJc w:val="right"/>
      <w:pPr>
        <w:ind w:left="720" w:hanging="360"/>
      </w:pPr>
    </w:lvl>
    <w:lvl w:ilvl="5" w:tplc="EC808D6E">
      <w:start w:val="1"/>
      <w:numFmt w:val="lowerRoman"/>
      <w:lvlText w:val="%6."/>
      <w:lvlJc w:val="right"/>
      <w:pPr>
        <w:ind w:left="720" w:hanging="360"/>
      </w:pPr>
    </w:lvl>
    <w:lvl w:ilvl="6" w:tplc="23D4C318">
      <w:start w:val="1"/>
      <w:numFmt w:val="lowerRoman"/>
      <w:lvlText w:val="%7."/>
      <w:lvlJc w:val="right"/>
      <w:pPr>
        <w:ind w:left="720" w:hanging="360"/>
      </w:pPr>
    </w:lvl>
    <w:lvl w:ilvl="7" w:tplc="2452AB3C">
      <w:start w:val="1"/>
      <w:numFmt w:val="lowerRoman"/>
      <w:lvlText w:val="%8."/>
      <w:lvlJc w:val="right"/>
      <w:pPr>
        <w:ind w:left="720" w:hanging="360"/>
      </w:pPr>
    </w:lvl>
    <w:lvl w:ilvl="8" w:tplc="A1420666">
      <w:start w:val="1"/>
      <w:numFmt w:val="lowerRoman"/>
      <w:lvlText w:val="%9."/>
      <w:lvlJc w:val="right"/>
      <w:pPr>
        <w:ind w:left="720" w:hanging="360"/>
      </w:pPr>
    </w:lvl>
  </w:abstractNum>
  <w:abstractNum w:abstractNumId="3">
    <w:nsid w:val="21602100"/>
    <w:multiLevelType w:val="hybridMultilevel"/>
    <w:tmpl w:val="5EF2C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44B83"/>
    <w:multiLevelType w:val="hybridMultilevel"/>
    <w:tmpl w:val="4D3EBD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E1140A"/>
    <w:multiLevelType w:val="hybridMultilevel"/>
    <w:tmpl w:val="007031A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AA32E3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0028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DAB8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CE95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025D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B897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300D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FE2D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0DC005F"/>
    <w:multiLevelType w:val="hybridMultilevel"/>
    <w:tmpl w:val="37BA6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03643C"/>
    <w:multiLevelType w:val="multilevel"/>
    <w:tmpl w:val="385E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19030D"/>
    <w:multiLevelType w:val="hybridMultilevel"/>
    <w:tmpl w:val="80FA56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46D"/>
    <w:rsid w:val="0006075D"/>
    <w:rsid w:val="00064268"/>
    <w:rsid w:val="00074035"/>
    <w:rsid w:val="000D0998"/>
    <w:rsid w:val="00133578"/>
    <w:rsid w:val="001A095A"/>
    <w:rsid w:val="001B49D6"/>
    <w:rsid w:val="001E0FA0"/>
    <w:rsid w:val="00225764"/>
    <w:rsid w:val="00231987"/>
    <w:rsid w:val="00270DEF"/>
    <w:rsid w:val="00290B8E"/>
    <w:rsid w:val="002C26A8"/>
    <w:rsid w:val="002D000D"/>
    <w:rsid w:val="00333816"/>
    <w:rsid w:val="003413AF"/>
    <w:rsid w:val="0034661E"/>
    <w:rsid w:val="003653D3"/>
    <w:rsid w:val="003A546D"/>
    <w:rsid w:val="003B5339"/>
    <w:rsid w:val="003D1FEA"/>
    <w:rsid w:val="004100CB"/>
    <w:rsid w:val="004135AF"/>
    <w:rsid w:val="004238C3"/>
    <w:rsid w:val="00441B60"/>
    <w:rsid w:val="00446C0E"/>
    <w:rsid w:val="004B0695"/>
    <w:rsid w:val="004B18F8"/>
    <w:rsid w:val="00512BCA"/>
    <w:rsid w:val="00514BC9"/>
    <w:rsid w:val="005477FB"/>
    <w:rsid w:val="00606E63"/>
    <w:rsid w:val="00610F3D"/>
    <w:rsid w:val="006754DB"/>
    <w:rsid w:val="00683804"/>
    <w:rsid w:val="006A10AE"/>
    <w:rsid w:val="006C7F0B"/>
    <w:rsid w:val="006E32D3"/>
    <w:rsid w:val="007913CF"/>
    <w:rsid w:val="00797048"/>
    <w:rsid w:val="007D3459"/>
    <w:rsid w:val="00836A7F"/>
    <w:rsid w:val="008435EE"/>
    <w:rsid w:val="008B2A5D"/>
    <w:rsid w:val="008C7C93"/>
    <w:rsid w:val="00925463"/>
    <w:rsid w:val="009447F2"/>
    <w:rsid w:val="009641CE"/>
    <w:rsid w:val="009A73D7"/>
    <w:rsid w:val="009C671D"/>
    <w:rsid w:val="00A45DE2"/>
    <w:rsid w:val="00A606B2"/>
    <w:rsid w:val="00A7571F"/>
    <w:rsid w:val="00B07F2A"/>
    <w:rsid w:val="00B2422E"/>
    <w:rsid w:val="00B25F87"/>
    <w:rsid w:val="00BD5650"/>
    <w:rsid w:val="00C004F9"/>
    <w:rsid w:val="00C018CB"/>
    <w:rsid w:val="00C15A69"/>
    <w:rsid w:val="00C36163"/>
    <w:rsid w:val="00C6209F"/>
    <w:rsid w:val="00C63D04"/>
    <w:rsid w:val="00CB15D4"/>
    <w:rsid w:val="00CC65F0"/>
    <w:rsid w:val="00CF03FB"/>
    <w:rsid w:val="00D228BF"/>
    <w:rsid w:val="00E27B6E"/>
    <w:rsid w:val="00E8619D"/>
    <w:rsid w:val="00EB2C26"/>
    <w:rsid w:val="00EB75F5"/>
    <w:rsid w:val="00EE117A"/>
    <w:rsid w:val="00EE1CC0"/>
    <w:rsid w:val="00F85F90"/>
    <w:rsid w:val="00F87795"/>
    <w:rsid w:val="00F95DAA"/>
    <w:rsid w:val="00FB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AA0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A546D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606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7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F0B"/>
  </w:style>
  <w:style w:type="paragraph" w:styleId="Footer">
    <w:name w:val="footer"/>
    <w:basedOn w:val="Normal"/>
    <w:link w:val="FooterChar"/>
    <w:uiPriority w:val="99"/>
    <w:unhideWhenUsed/>
    <w:rsid w:val="006C7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F0B"/>
  </w:style>
  <w:style w:type="paragraph" w:styleId="BalloonText">
    <w:name w:val="Balloon Text"/>
    <w:basedOn w:val="Normal"/>
    <w:link w:val="BalloonTextChar"/>
    <w:uiPriority w:val="99"/>
    <w:semiHidden/>
    <w:unhideWhenUsed/>
    <w:rsid w:val="0033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81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3381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338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38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38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8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81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B2422E"/>
    <w:pPr>
      <w:spacing w:after="0" w:line="240" w:lineRule="auto"/>
    </w:pPr>
    <w:rPr>
      <w:rFonts w:ascii="Helvetica" w:hAnsi="Helvetica" w:cs="Times New Roman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2422E"/>
    <w:rPr>
      <w:rFonts w:ascii="Helvetica" w:hAnsi="Helvetica" w:cs="Times New Roman"/>
      <w:sz w:val="20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2422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4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A546D"/>
    <w:pPr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606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7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F0B"/>
  </w:style>
  <w:style w:type="paragraph" w:styleId="Footer">
    <w:name w:val="footer"/>
    <w:basedOn w:val="Normal"/>
    <w:link w:val="FooterChar"/>
    <w:uiPriority w:val="99"/>
    <w:unhideWhenUsed/>
    <w:rsid w:val="006C7F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F0B"/>
  </w:style>
  <w:style w:type="paragraph" w:styleId="BalloonText">
    <w:name w:val="Balloon Text"/>
    <w:basedOn w:val="Normal"/>
    <w:link w:val="BalloonTextChar"/>
    <w:uiPriority w:val="99"/>
    <w:semiHidden/>
    <w:unhideWhenUsed/>
    <w:rsid w:val="0033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81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33381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338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38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38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8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816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B2422E"/>
    <w:pPr>
      <w:spacing w:after="0" w:line="240" w:lineRule="auto"/>
    </w:pPr>
    <w:rPr>
      <w:rFonts w:ascii="Helvetica" w:hAnsi="Helvetica" w:cs="Times New Roman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2422E"/>
    <w:rPr>
      <w:rFonts w:ascii="Helvetica" w:hAnsi="Helvetica" w:cs="Times New Roman"/>
      <w:sz w:val="20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242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72E331C8C1FA4AA0EA34309BB0B054" ma:contentTypeVersion="3" ma:contentTypeDescription="Create a new document." ma:contentTypeScope="" ma:versionID="3968cd4c191c33e07b09c6fbf28d52f5">
  <xsd:schema xmlns:xsd="http://www.w3.org/2001/XMLSchema" xmlns:xs="http://www.w3.org/2001/XMLSchema" xmlns:p="http://schemas.microsoft.com/office/2006/metadata/properties" xmlns:ns2="f28e0b87-87bd-4473-a9f4-dcd51a65107d" targetNamespace="http://schemas.microsoft.com/office/2006/metadata/properties" ma:root="true" ma:fieldsID="d8df90e26b85f87ea1e2c7f253a0abf2" ns2:_="">
    <xsd:import namespace="f28e0b87-87bd-4473-a9f4-dcd51a6510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e0b87-87bd-4473-a9f4-dcd51a6510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40CA64-3C40-4741-8302-C7B1CA88EC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8e0b87-87bd-4473-a9f4-dcd51a651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DB1122-C83F-4C19-940D-590DF11A2B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94F179-A51E-417E-8BE9-9B956D07A716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f28e0b87-87bd-4473-a9f4-dcd51a65107d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Hooyer, Lottie A</dc:creator>
  <cp:lastModifiedBy>Tina McCormack</cp:lastModifiedBy>
  <cp:revision>6</cp:revision>
  <dcterms:created xsi:type="dcterms:W3CDTF">2023-12-14T19:47:00Z</dcterms:created>
  <dcterms:modified xsi:type="dcterms:W3CDTF">2023-12-14T21:45:00Z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0x0101008672E331C8C1FA4AA0EA34309BB0B054</vt:lpwstr>
  </property>
</Properties>
</file>